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789607A" w14:textId="77777777" w:rsidR="00F22E02" w:rsidRDefault="00F22E02" w:rsidP="0098508E">
      <w:pPr>
        <w:pStyle w:val="Sansinterligne"/>
      </w:pPr>
    </w:p>
    <w:p w14:paraId="4C471E2F" w14:textId="77777777" w:rsidR="00F22E02" w:rsidRDefault="00F22E02" w:rsidP="0098508E">
      <w:pPr>
        <w:pStyle w:val="Sansinterligne"/>
      </w:pPr>
    </w:p>
    <w:p w14:paraId="5F5DC032" w14:textId="77777777" w:rsidR="00F22E02" w:rsidRDefault="00F22E02" w:rsidP="0098508E">
      <w:pPr>
        <w:pStyle w:val="Sansinterligne"/>
      </w:pPr>
    </w:p>
    <w:p w14:paraId="2AA3372D" w14:textId="77777777" w:rsidR="00F22E02" w:rsidRDefault="00F22E02" w:rsidP="0098508E">
      <w:pPr>
        <w:pStyle w:val="Sansinterligne"/>
      </w:pPr>
    </w:p>
    <w:p w14:paraId="52887A3C" w14:textId="77777777" w:rsidR="00F22E02" w:rsidRDefault="00F22E02" w:rsidP="0098508E">
      <w:pPr>
        <w:pStyle w:val="Sansinterligne"/>
      </w:pPr>
    </w:p>
    <w:p w14:paraId="58C6352C" w14:textId="77777777" w:rsidR="0098508E" w:rsidRDefault="0098508E" w:rsidP="0098508E">
      <w:pPr>
        <w:pStyle w:val="Sansinterligne"/>
      </w:pPr>
    </w:p>
    <w:p w14:paraId="46F2CFF8" w14:textId="77777777" w:rsidR="0098508E" w:rsidRDefault="0098508E" w:rsidP="0098508E">
      <w:pPr>
        <w:pStyle w:val="Sansinterligne"/>
      </w:pPr>
    </w:p>
    <w:p w14:paraId="6C214804" w14:textId="77777777" w:rsidR="0098508E" w:rsidRDefault="0098508E" w:rsidP="0098508E">
      <w:pPr>
        <w:pStyle w:val="Sansinterligne"/>
      </w:pPr>
    </w:p>
    <w:p w14:paraId="53D4A302" w14:textId="77777777" w:rsidR="0098508E" w:rsidRPr="0073438B" w:rsidRDefault="0098508E" w:rsidP="0098508E">
      <w:pPr>
        <w:pStyle w:val="Sansinterligne"/>
      </w:pPr>
    </w:p>
    <w:p w14:paraId="1080E0C1" w14:textId="77777777" w:rsidR="00167810" w:rsidRDefault="00167810" w:rsidP="00054178">
      <w:pPr>
        <w:spacing w:line="192" w:lineRule="auto"/>
        <w:ind w:left="2268"/>
        <w:rPr>
          <w:ins w:id="0" w:author="HARANG-TIERCIN Sophie" w:date="2025-10-28T10:10:00Z" w16du:dateUtc="2025-10-28T09:10:00Z"/>
          <w:rFonts w:eastAsia="Marianne"/>
          <w:b/>
          <w:caps/>
          <w:color w:val="7E58A0"/>
          <w:sz w:val="44"/>
        </w:rPr>
      </w:pPr>
      <w:r w:rsidRPr="00E22129">
        <w:rPr>
          <w:rFonts w:eastAsia="Marianne"/>
          <w:b/>
          <w:caps/>
          <w:color w:val="7E58A0"/>
          <w:sz w:val="44"/>
        </w:rPr>
        <w:t>Cadre de réponse</w:t>
      </w:r>
      <w:r>
        <w:rPr>
          <w:rFonts w:eastAsia="Marianne"/>
          <w:b/>
          <w:caps/>
          <w:color w:val="7E58A0"/>
          <w:sz w:val="44"/>
        </w:rPr>
        <w:t xml:space="preserve"> cANDIDATURE</w:t>
      </w:r>
    </w:p>
    <w:p w14:paraId="241673B6" w14:textId="77777777" w:rsidR="005F37F6" w:rsidRDefault="005F37F6" w:rsidP="00054178">
      <w:pPr>
        <w:spacing w:line="192" w:lineRule="auto"/>
        <w:ind w:left="2268"/>
        <w:rPr>
          <w:rFonts w:eastAsia="Marianne"/>
          <w:b/>
          <w:caps/>
          <w:color w:val="7E58A0"/>
          <w:sz w:val="44"/>
        </w:rPr>
      </w:pPr>
    </w:p>
    <w:p w14:paraId="3C3D46CA" w14:textId="1021A4DB" w:rsidR="001F28E6" w:rsidRPr="005B2071" w:rsidRDefault="001F28E6" w:rsidP="0096781B">
      <w:pPr>
        <w:pStyle w:val="Sous-titre"/>
        <w:spacing w:line="240" w:lineRule="auto"/>
        <w:ind w:hanging="397"/>
        <w:rPr>
          <w:rFonts w:asciiTheme="majorHAnsi" w:eastAsiaTheme="majorEastAsia" w:hAnsiTheme="majorHAnsi" w:cstheme="majorBidi" w:hint="eastAsia"/>
          <w:color w:val="293378" w:themeColor="text2"/>
          <w:spacing w:val="-20"/>
          <w:kern w:val="28"/>
          <w:sz w:val="36"/>
          <w:szCs w:val="36"/>
        </w:rPr>
      </w:pPr>
      <w:r w:rsidRPr="005B2071">
        <w:rPr>
          <w:rFonts w:asciiTheme="majorHAnsi" w:eastAsiaTheme="majorEastAsia" w:hAnsiTheme="majorHAnsi" w:cstheme="majorBidi"/>
          <w:color w:val="293378" w:themeColor="text2"/>
          <w:spacing w:val="-20"/>
          <w:kern w:val="28"/>
          <w:sz w:val="36"/>
          <w:szCs w:val="36"/>
        </w:rPr>
        <w:t xml:space="preserve">Marché </w:t>
      </w:r>
      <w:r w:rsidR="00FF1EF1" w:rsidRPr="005B2071">
        <w:rPr>
          <w:rFonts w:asciiTheme="majorHAnsi" w:eastAsiaTheme="majorEastAsia" w:hAnsiTheme="majorHAnsi" w:cstheme="majorBidi"/>
          <w:color w:val="293378" w:themeColor="text2"/>
          <w:spacing w:val="-20"/>
          <w:kern w:val="28"/>
          <w:sz w:val="36"/>
          <w:szCs w:val="36"/>
        </w:rPr>
        <w:t>d’abonnement</w:t>
      </w:r>
      <w:r w:rsidR="005B2071" w:rsidRPr="005B2071">
        <w:rPr>
          <w:rFonts w:asciiTheme="majorHAnsi" w:eastAsiaTheme="majorEastAsia" w:hAnsiTheme="majorHAnsi" w:cstheme="majorBidi"/>
          <w:color w:val="293378" w:themeColor="text2"/>
          <w:spacing w:val="-20"/>
          <w:kern w:val="28"/>
          <w:sz w:val="36"/>
          <w:szCs w:val="36"/>
        </w:rPr>
        <w:t>s réseaux</w:t>
      </w:r>
    </w:p>
    <w:p w14:paraId="11C2DAFE" w14:textId="10B27D00" w:rsidR="001F28E6" w:rsidRDefault="001F28E6" w:rsidP="0096781B">
      <w:pPr>
        <w:pStyle w:val="Sous-titre"/>
        <w:spacing w:line="240" w:lineRule="auto"/>
        <w:ind w:left="2268"/>
        <w:rPr>
          <w:rFonts w:asciiTheme="majorHAnsi" w:eastAsiaTheme="majorEastAsia" w:hAnsiTheme="majorHAnsi" w:cstheme="majorBidi" w:hint="eastAsia"/>
          <w:color w:val="293378" w:themeColor="text2"/>
          <w:spacing w:val="-20"/>
          <w:kern w:val="28"/>
          <w:sz w:val="52"/>
          <w:szCs w:val="96"/>
        </w:rPr>
      </w:pPr>
      <w:r w:rsidRPr="001F28E6">
        <w:rPr>
          <w:rFonts w:asciiTheme="majorHAnsi" w:eastAsiaTheme="majorEastAsia" w:hAnsiTheme="majorHAnsi" w:cstheme="majorBidi"/>
          <w:color w:val="293378" w:themeColor="text2"/>
          <w:spacing w:val="-20"/>
          <w:kern w:val="28"/>
          <w:sz w:val="52"/>
          <w:szCs w:val="96"/>
        </w:rPr>
        <w:t>Interconnexion des datacenters et connexion IXP chemin A</w:t>
      </w:r>
    </w:p>
    <w:p w14:paraId="26FC65AD" w14:textId="65D838AE" w:rsidR="00FA4C20" w:rsidRDefault="00B3264C" w:rsidP="005F37F6">
      <w:pPr>
        <w:ind w:firstLine="2268"/>
      </w:pPr>
      <w:r w:rsidRPr="00B3264C">
        <w:rPr>
          <w:rFonts w:eastAsiaTheme="minorEastAsia"/>
          <w:b/>
          <w:color w:val="7E58A0" w:themeColor="accent1"/>
          <w:spacing w:val="0"/>
          <w:sz w:val="26"/>
        </w:rPr>
        <w:t>Référence dossier :</w:t>
      </w:r>
      <w:r w:rsidR="007E6499">
        <w:rPr>
          <w:rFonts w:eastAsiaTheme="minorEastAsia"/>
          <w:b/>
          <w:color w:val="7E58A0" w:themeColor="accent1"/>
          <w:spacing w:val="0"/>
          <w:sz w:val="26"/>
        </w:rPr>
        <w:t xml:space="preserve"> SIAR2501</w:t>
      </w:r>
    </w:p>
    <w:p w14:paraId="049A4C6D" w14:textId="1AD1B5DE" w:rsidR="000C27D7" w:rsidRDefault="00FA4C20">
      <w:pPr>
        <w:spacing w:after="160"/>
      </w:pPr>
      <w:r>
        <w:br w:type="page"/>
      </w:r>
    </w:p>
    <w:p w14:paraId="771E469A" w14:textId="1489A57A" w:rsidR="004A5E28" w:rsidRDefault="0038036A" w:rsidP="0038036A">
      <w:pPr>
        <w:pStyle w:val="Titre"/>
        <w:rPr>
          <w:rFonts w:hint="eastAsia"/>
        </w:rPr>
      </w:pPr>
      <w:bookmarkStart w:id="1" w:name="_Toc212471463"/>
      <w:r>
        <w:lastRenderedPageBreak/>
        <w:t>Sommaire</w:t>
      </w:r>
      <w:bookmarkEnd w:id="1"/>
    </w:p>
    <w:p w14:paraId="5D18995E" w14:textId="77777777" w:rsidR="0038036A" w:rsidRDefault="0038036A">
      <w:pPr>
        <w:pStyle w:val="TM1"/>
        <w:tabs>
          <w:tab w:val="right" w:leader="dot" w:pos="8210"/>
        </w:tabs>
        <w:rPr>
          <w:rFonts w:hint="eastAsia"/>
        </w:rPr>
      </w:pPr>
    </w:p>
    <w:p w14:paraId="3EEC7D14" w14:textId="4751583C" w:rsidR="00B021C1" w:rsidRPr="00973CF2" w:rsidRDefault="006F53D1">
      <w:pPr>
        <w:pStyle w:val="TM1"/>
        <w:tabs>
          <w:tab w:val="right" w:leader="dot" w:pos="8210"/>
        </w:tabs>
        <w:rPr>
          <w:rFonts w:cstheme="minorBidi" w:hint="eastAsia"/>
          <w:noProof/>
          <w:kern w:val="2"/>
          <w:sz w:val="24"/>
          <w:szCs w:val="24"/>
          <w14:ligatures w14:val="standardContextual"/>
        </w:rPr>
      </w:pPr>
      <w:r w:rsidRPr="00973CF2">
        <w:rPr>
          <w:rFonts w:asciiTheme="majorHAnsi" w:eastAsiaTheme="majorEastAsia" w:hAnsiTheme="majorHAnsi" w:cstheme="majorBidi"/>
          <w:b/>
          <w:sz w:val="24"/>
          <w:szCs w:val="24"/>
        </w:rPr>
        <w:fldChar w:fldCharType="begin"/>
      </w:r>
      <w:r w:rsidRPr="00973CF2">
        <w:instrText xml:space="preserve"> TOC \f \h \z \t "Titre 1;2;Titre 2;3;Titre 3;4;Titre;1" </w:instrText>
      </w:r>
      <w:r w:rsidRPr="00973CF2">
        <w:rPr>
          <w:rFonts w:asciiTheme="majorHAnsi" w:eastAsiaTheme="majorEastAsia" w:hAnsiTheme="majorHAnsi" w:cstheme="majorBidi"/>
          <w:b/>
          <w:sz w:val="24"/>
          <w:szCs w:val="24"/>
        </w:rPr>
        <w:fldChar w:fldCharType="separate"/>
      </w:r>
      <w:hyperlink w:anchor="_Toc212471463" w:history="1"/>
    </w:p>
    <w:p w14:paraId="11874076" w14:textId="58247995" w:rsidR="00B021C1" w:rsidRPr="00AA5CDF" w:rsidRDefault="00B021C1">
      <w:pPr>
        <w:pStyle w:val="TM1"/>
        <w:tabs>
          <w:tab w:val="right" w:leader="dot" w:pos="8210"/>
        </w:tabs>
        <w:rPr>
          <w:rFonts w:cstheme="minorBidi" w:hint="eastAsia"/>
          <w:b/>
          <w:bCs/>
          <w:noProof/>
          <w:kern w:val="2"/>
          <w:sz w:val="24"/>
          <w:szCs w:val="24"/>
          <w14:ligatures w14:val="standardContextual"/>
        </w:rPr>
      </w:pPr>
      <w:hyperlink w:anchor="_Toc212471464" w:history="1">
        <w:r w:rsidRPr="00AA5CDF">
          <w:rPr>
            <w:rStyle w:val="Lienhypertexte"/>
            <w:b/>
            <w:bCs/>
            <w:noProof/>
          </w:rPr>
          <w:t>Consignes générales</w:t>
        </w:r>
        <w:r w:rsidRPr="00AA5CDF">
          <w:rPr>
            <w:b/>
            <w:bCs/>
            <w:noProof/>
            <w:webHidden/>
          </w:rPr>
          <w:tab/>
        </w:r>
        <w:r w:rsidRPr="00AA5CDF">
          <w:rPr>
            <w:b/>
            <w:bCs/>
            <w:noProof/>
            <w:webHidden/>
          </w:rPr>
          <w:fldChar w:fldCharType="begin"/>
        </w:r>
        <w:r w:rsidRPr="00AA5CDF">
          <w:rPr>
            <w:b/>
            <w:bCs/>
            <w:noProof/>
            <w:webHidden/>
          </w:rPr>
          <w:instrText xml:space="preserve"> PAGEREF _Toc212471464 \h </w:instrText>
        </w:r>
        <w:r w:rsidRPr="00AA5CDF">
          <w:rPr>
            <w:b/>
            <w:bCs/>
            <w:noProof/>
            <w:webHidden/>
          </w:rPr>
        </w:r>
        <w:r w:rsidRPr="00AA5CDF">
          <w:rPr>
            <w:b/>
            <w:bCs/>
            <w:noProof/>
            <w:webHidden/>
          </w:rPr>
          <w:fldChar w:fldCharType="separate"/>
        </w:r>
        <w:r w:rsidRPr="00AA5CDF">
          <w:rPr>
            <w:b/>
            <w:bCs/>
            <w:noProof/>
            <w:webHidden/>
          </w:rPr>
          <w:t>4</w:t>
        </w:r>
        <w:r w:rsidRPr="00AA5CDF">
          <w:rPr>
            <w:b/>
            <w:bCs/>
            <w:noProof/>
            <w:webHidden/>
          </w:rPr>
          <w:fldChar w:fldCharType="end"/>
        </w:r>
      </w:hyperlink>
    </w:p>
    <w:p w14:paraId="0CC09A54" w14:textId="1CD82524" w:rsidR="00B021C1" w:rsidRPr="00AA5CDF" w:rsidRDefault="00B021C1">
      <w:pPr>
        <w:pStyle w:val="TM1"/>
        <w:tabs>
          <w:tab w:val="right" w:leader="dot" w:pos="8210"/>
        </w:tabs>
        <w:rPr>
          <w:rFonts w:cstheme="minorBidi" w:hint="eastAsia"/>
          <w:b/>
          <w:bCs/>
          <w:noProof/>
          <w:kern w:val="2"/>
          <w:sz w:val="24"/>
          <w:szCs w:val="24"/>
          <w14:ligatures w14:val="standardContextual"/>
        </w:rPr>
      </w:pPr>
      <w:hyperlink w:anchor="_Toc212471465" w:history="1">
        <w:r w:rsidRPr="00AA5CDF">
          <w:rPr>
            <w:rStyle w:val="Lienhypertexte"/>
            <w:b/>
            <w:bCs/>
            <w:noProof/>
          </w:rPr>
          <w:t>Niveau minimal de capacités financières</w:t>
        </w:r>
        <w:r w:rsidRPr="00AA5CDF">
          <w:rPr>
            <w:b/>
            <w:bCs/>
            <w:noProof/>
            <w:webHidden/>
          </w:rPr>
          <w:tab/>
        </w:r>
        <w:r w:rsidRPr="00AA5CDF">
          <w:rPr>
            <w:b/>
            <w:bCs/>
            <w:noProof/>
            <w:webHidden/>
          </w:rPr>
          <w:fldChar w:fldCharType="begin"/>
        </w:r>
        <w:r w:rsidRPr="00AA5CDF">
          <w:rPr>
            <w:b/>
            <w:bCs/>
            <w:noProof/>
            <w:webHidden/>
          </w:rPr>
          <w:instrText xml:space="preserve"> PAGEREF _Toc212471465 \h </w:instrText>
        </w:r>
        <w:r w:rsidRPr="00AA5CDF">
          <w:rPr>
            <w:b/>
            <w:bCs/>
            <w:noProof/>
            <w:webHidden/>
          </w:rPr>
        </w:r>
        <w:r w:rsidRPr="00AA5CDF">
          <w:rPr>
            <w:b/>
            <w:bCs/>
            <w:noProof/>
            <w:webHidden/>
          </w:rPr>
          <w:fldChar w:fldCharType="separate"/>
        </w:r>
        <w:r w:rsidRPr="00AA5CDF">
          <w:rPr>
            <w:b/>
            <w:bCs/>
            <w:noProof/>
            <w:webHidden/>
          </w:rPr>
          <w:t>5</w:t>
        </w:r>
        <w:r w:rsidRPr="00AA5CDF">
          <w:rPr>
            <w:b/>
            <w:bCs/>
            <w:noProof/>
            <w:webHidden/>
          </w:rPr>
          <w:fldChar w:fldCharType="end"/>
        </w:r>
      </w:hyperlink>
    </w:p>
    <w:p w14:paraId="53ED497A" w14:textId="77BA76AE" w:rsidR="00B021C1" w:rsidRPr="00AA5CDF" w:rsidRDefault="00B021C1">
      <w:pPr>
        <w:pStyle w:val="TM1"/>
        <w:tabs>
          <w:tab w:val="right" w:leader="dot" w:pos="8210"/>
        </w:tabs>
        <w:rPr>
          <w:rFonts w:cstheme="minorBidi" w:hint="eastAsia"/>
          <w:b/>
          <w:bCs/>
          <w:noProof/>
          <w:kern w:val="2"/>
          <w:sz w:val="24"/>
          <w:szCs w:val="24"/>
          <w14:ligatures w14:val="standardContextual"/>
        </w:rPr>
      </w:pPr>
      <w:hyperlink w:anchor="_Toc212471466" w:history="1">
        <w:r w:rsidRPr="00AA5CDF">
          <w:rPr>
            <w:rStyle w:val="Lienhypertexte"/>
            <w:b/>
            <w:bCs/>
            <w:noProof/>
          </w:rPr>
          <w:t>Présentation et activité du candidat (non noté)</w:t>
        </w:r>
        <w:r w:rsidRPr="00AA5CDF">
          <w:rPr>
            <w:b/>
            <w:bCs/>
            <w:noProof/>
            <w:webHidden/>
          </w:rPr>
          <w:tab/>
        </w:r>
        <w:r w:rsidRPr="00AA5CDF">
          <w:rPr>
            <w:b/>
            <w:bCs/>
            <w:noProof/>
            <w:webHidden/>
          </w:rPr>
          <w:fldChar w:fldCharType="begin"/>
        </w:r>
        <w:r w:rsidRPr="00AA5CDF">
          <w:rPr>
            <w:b/>
            <w:bCs/>
            <w:noProof/>
            <w:webHidden/>
          </w:rPr>
          <w:instrText xml:space="preserve"> PAGEREF _Toc212471466 \h </w:instrText>
        </w:r>
        <w:r w:rsidRPr="00AA5CDF">
          <w:rPr>
            <w:b/>
            <w:bCs/>
            <w:noProof/>
            <w:webHidden/>
          </w:rPr>
        </w:r>
        <w:r w:rsidRPr="00AA5CDF">
          <w:rPr>
            <w:b/>
            <w:bCs/>
            <w:noProof/>
            <w:webHidden/>
          </w:rPr>
          <w:fldChar w:fldCharType="separate"/>
        </w:r>
        <w:r w:rsidRPr="00AA5CDF">
          <w:rPr>
            <w:b/>
            <w:bCs/>
            <w:noProof/>
            <w:webHidden/>
          </w:rPr>
          <w:t>6</w:t>
        </w:r>
        <w:r w:rsidRPr="00AA5CDF">
          <w:rPr>
            <w:b/>
            <w:bCs/>
            <w:noProof/>
            <w:webHidden/>
          </w:rPr>
          <w:fldChar w:fldCharType="end"/>
        </w:r>
      </w:hyperlink>
    </w:p>
    <w:p w14:paraId="5128B9AA" w14:textId="7A51B97E" w:rsidR="00B021C1" w:rsidRPr="00973CF2" w:rsidRDefault="00B021C1" w:rsidP="00973CF2">
      <w:pPr>
        <w:pStyle w:val="TM2"/>
        <w:rPr>
          <w:rFonts w:cstheme="minorBidi" w:hint="eastAsia"/>
          <w:kern w:val="2"/>
          <w:sz w:val="24"/>
          <w:szCs w:val="24"/>
          <w14:ligatures w14:val="standardContextual"/>
        </w:rPr>
      </w:pPr>
      <w:hyperlink w:anchor="_Toc212471467" w:history="1">
        <w:r w:rsidRPr="00973CF2">
          <w:rPr>
            <w:rStyle w:val="Lienhypertexte"/>
          </w:rPr>
          <w:t>1.</w:t>
        </w:r>
        <w:r w:rsidRPr="00973CF2">
          <w:rPr>
            <w:rFonts w:cstheme="minorBidi"/>
            <w:kern w:val="2"/>
            <w:sz w:val="24"/>
            <w:szCs w:val="24"/>
            <w14:ligatures w14:val="standardContextual"/>
          </w:rPr>
          <w:tab/>
        </w:r>
        <w:r w:rsidRPr="00973CF2">
          <w:rPr>
            <w:rStyle w:val="Lienhypertexte"/>
          </w:rPr>
          <w:t>Capacités techniques et professionnelles – 80 points</w:t>
        </w:r>
        <w:r w:rsidRPr="00973CF2">
          <w:rPr>
            <w:webHidden/>
          </w:rPr>
          <w:tab/>
        </w:r>
        <w:r w:rsidRPr="00973CF2">
          <w:rPr>
            <w:webHidden/>
          </w:rPr>
          <w:fldChar w:fldCharType="begin"/>
        </w:r>
        <w:r w:rsidRPr="00973CF2">
          <w:rPr>
            <w:webHidden/>
          </w:rPr>
          <w:instrText xml:space="preserve"> PAGEREF _Toc212471467 \h </w:instrText>
        </w:r>
        <w:r w:rsidRPr="00973CF2">
          <w:rPr>
            <w:webHidden/>
          </w:rPr>
        </w:r>
        <w:r w:rsidRPr="00973CF2">
          <w:rPr>
            <w:webHidden/>
          </w:rPr>
          <w:fldChar w:fldCharType="separate"/>
        </w:r>
        <w:r w:rsidRPr="00973CF2">
          <w:rPr>
            <w:webHidden/>
          </w:rPr>
          <w:t>7</w:t>
        </w:r>
        <w:r w:rsidRPr="00973CF2">
          <w:rPr>
            <w:webHidden/>
          </w:rPr>
          <w:fldChar w:fldCharType="end"/>
        </w:r>
      </w:hyperlink>
    </w:p>
    <w:p w14:paraId="2267A1A0" w14:textId="1656F8E1" w:rsidR="00B021C1" w:rsidRPr="00973CF2" w:rsidRDefault="00B021C1">
      <w:pPr>
        <w:pStyle w:val="TM3"/>
        <w:tabs>
          <w:tab w:val="right" w:leader="dot" w:pos="8210"/>
        </w:tabs>
        <w:rPr>
          <w:rFonts w:cstheme="minorBidi" w:hint="eastAsia"/>
          <w:noProof/>
          <w:kern w:val="2"/>
          <w:sz w:val="24"/>
          <w:szCs w:val="24"/>
          <w14:ligatures w14:val="standardContextual"/>
        </w:rPr>
      </w:pPr>
      <w:hyperlink w:anchor="_Toc212471468" w:history="1">
        <w:r w:rsidRPr="00973CF2">
          <w:rPr>
            <w:rStyle w:val="Lienhypertexte"/>
            <w:noProof/>
          </w:rPr>
          <w:t>1.1 - Qualité des références – 30 points</w:t>
        </w:r>
        <w:r w:rsidRPr="00973CF2">
          <w:rPr>
            <w:noProof/>
            <w:webHidden/>
          </w:rPr>
          <w:tab/>
        </w:r>
        <w:r w:rsidRPr="00973CF2">
          <w:rPr>
            <w:noProof/>
            <w:webHidden/>
          </w:rPr>
          <w:fldChar w:fldCharType="begin"/>
        </w:r>
        <w:r w:rsidRPr="00973CF2">
          <w:rPr>
            <w:noProof/>
            <w:webHidden/>
          </w:rPr>
          <w:instrText xml:space="preserve"> PAGEREF _Toc212471468 \h </w:instrText>
        </w:r>
        <w:r w:rsidRPr="00973CF2">
          <w:rPr>
            <w:noProof/>
            <w:webHidden/>
          </w:rPr>
        </w:r>
        <w:r w:rsidRPr="00973CF2">
          <w:rPr>
            <w:noProof/>
            <w:webHidden/>
          </w:rPr>
          <w:fldChar w:fldCharType="separate"/>
        </w:r>
        <w:r w:rsidRPr="00973CF2">
          <w:rPr>
            <w:noProof/>
            <w:webHidden/>
          </w:rPr>
          <w:t>7</w:t>
        </w:r>
        <w:r w:rsidRPr="00973CF2">
          <w:rPr>
            <w:noProof/>
            <w:webHidden/>
          </w:rPr>
          <w:fldChar w:fldCharType="end"/>
        </w:r>
      </w:hyperlink>
    </w:p>
    <w:p w14:paraId="7CB03C0E" w14:textId="2911A5AD" w:rsidR="00B021C1" w:rsidRPr="00973CF2" w:rsidRDefault="00B021C1">
      <w:pPr>
        <w:pStyle w:val="TM4"/>
        <w:tabs>
          <w:tab w:val="right" w:leader="dot" w:pos="8210"/>
        </w:tabs>
        <w:rPr>
          <w:rFonts w:eastAsiaTheme="minorEastAsia" w:hint="eastAsia"/>
          <w:noProof/>
          <w:color w:val="auto"/>
          <w:spacing w:val="0"/>
          <w:kern w:val="2"/>
          <w:sz w:val="24"/>
          <w:szCs w:val="24"/>
          <w:lang w:eastAsia="fr-FR"/>
          <w14:ligatures w14:val="standardContextual"/>
        </w:rPr>
      </w:pPr>
      <w:hyperlink w:anchor="_Toc212471469" w:history="1">
        <w:r w:rsidRPr="00973CF2">
          <w:rPr>
            <w:rStyle w:val="Lienhypertexte"/>
            <w:noProof/>
          </w:rPr>
          <w:t>1.1.1 - Référence 1 - 10 Points</w:t>
        </w:r>
        <w:r w:rsidRPr="00973CF2">
          <w:rPr>
            <w:noProof/>
            <w:webHidden/>
          </w:rPr>
          <w:tab/>
        </w:r>
        <w:r w:rsidRPr="00973CF2">
          <w:rPr>
            <w:noProof/>
            <w:webHidden/>
          </w:rPr>
          <w:fldChar w:fldCharType="begin"/>
        </w:r>
        <w:r w:rsidRPr="00973CF2">
          <w:rPr>
            <w:noProof/>
            <w:webHidden/>
          </w:rPr>
          <w:instrText xml:space="preserve"> PAGEREF _Toc212471469 \h </w:instrText>
        </w:r>
        <w:r w:rsidRPr="00973CF2">
          <w:rPr>
            <w:noProof/>
            <w:webHidden/>
          </w:rPr>
        </w:r>
        <w:r w:rsidRPr="00973CF2">
          <w:rPr>
            <w:noProof/>
            <w:webHidden/>
          </w:rPr>
          <w:fldChar w:fldCharType="separate"/>
        </w:r>
        <w:r w:rsidRPr="00973CF2">
          <w:rPr>
            <w:noProof/>
            <w:webHidden/>
          </w:rPr>
          <w:t>7</w:t>
        </w:r>
        <w:r w:rsidRPr="00973CF2">
          <w:rPr>
            <w:noProof/>
            <w:webHidden/>
          </w:rPr>
          <w:fldChar w:fldCharType="end"/>
        </w:r>
      </w:hyperlink>
    </w:p>
    <w:p w14:paraId="0FFCE97D" w14:textId="17F9A762" w:rsidR="00B021C1" w:rsidRPr="00973CF2" w:rsidRDefault="00B021C1">
      <w:pPr>
        <w:pStyle w:val="TM4"/>
        <w:tabs>
          <w:tab w:val="right" w:leader="dot" w:pos="8210"/>
        </w:tabs>
        <w:rPr>
          <w:rFonts w:eastAsiaTheme="minorEastAsia" w:hint="eastAsia"/>
          <w:noProof/>
          <w:color w:val="auto"/>
          <w:spacing w:val="0"/>
          <w:kern w:val="2"/>
          <w:sz w:val="24"/>
          <w:szCs w:val="24"/>
          <w:lang w:eastAsia="fr-FR"/>
          <w14:ligatures w14:val="standardContextual"/>
        </w:rPr>
      </w:pPr>
      <w:hyperlink w:anchor="_Toc212471470" w:history="1">
        <w:r w:rsidRPr="00973CF2">
          <w:rPr>
            <w:rStyle w:val="Lienhypertexte"/>
            <w:noProof/>
          </w:rPr>
          <w:t>1.1.2 - Référence 2 - 10 Points</w:t>
        </w:r>
        <w:r w:rsidRPr="00973CF2">
          <w:rPr>
            <w:noProof/>
            <w:webHidden/>
          </w:rPr>
          <w:tab/>
        </w:r>
        <w:r w:rsidRPr="00973CF2">
          <w:rPr>
            <w:noProof/>
            <w:webHidden/>
          </w:rPr>
          <w:fldChar w:fldCharType="begin"/>
        </w:r>
        <w:r w:rsidRPr="00973CF2">
          <w:rPr>
            <w:noProof/>
            <w:webHidden/>
          </w:rPr>
          <w:instrText xml:space="preserve"> PAGEREF _Toc212471470 \h </w:instrText>
        </w:r>
        <w:r w:rsidRPr="00973CF2">
          <w:rPr>
            <w:noProof/>
            <w:webHidden/>
          </w:rPr>
        </w:r>
        <w:r w:rsidRPr="00973CF2">
          <w:rPr>
            <w:noProof/>
            <w:webHidden/>
          </w:rPr>
          <w:fldChar w:fldCharType="separate"/>
        </w:r>
        <w:r w:rsidRPr="00973CF2">
          <w:rPr>
            <w:noProof/>
            <w:webHidden/>
          </w:rPr>
          <w:t>8</w:t>
        </w:r>
        <w:r w:rsidRPr="00973CF2">
          <w:rPr>
            <w:noProof/>
            <w:webHidden/>
          </w:rPr>
          <w:fldChar w:fldCharType="end"/>
        </w:r>
      </w:hyperlink>
    </w:p>
    <w:p w14:paraId="74961262" w14:textId="424E7811" w:rsidR="00B021C1" w:rsidRPr="00973CF2" w:rsidRDefault="00B021C1">
      <w:pPr>
        <w:pStyle w:val="TM4"/>
        <w:tabs>
          <w:tab w:val="right" w:leader="dot" w:pos="8210"/>
        </w:tabs>
        <w:rPr>
          <w:rFonts w:eastAsiaTheme="minorEastAsia" w:hint="eastAsia"/>
          <w:noProof/>
          <w:color w:val="auto"/>
          <w:spacing w:val="0"/>
          <w:kern w:val="2"/>
          <w:sz w:val="24"/>
          <w:szCs w:val="24"/>
          <w:lang w:eastAsia="fr-FR"/>
          <w14:ligatures w14:val="standardContextual"/>
        </w:rPr>
      </w:pPr>
      <w:hyperlink w:anchor="_Toc212471471" w:history="1">
        <w:r w:rsidRPr="00973CF2">
          <w:rPr>
            <w:rStyle w:val="Lienhypertexte"/>
            <w:noProof/>
          </w:rPr>
          <w:t>1.1.3 - Référence 3 - 10 Points</w:t>
        </w:r>
        <w:r w:rsidRPr="00973CF2">
          <w:rPr>
            <w:noProof/>
            <w:webHidden/>
          </w:rPr>
          <w:tab/>
        </w:r>
        <w:r w:rsidRPr="00973CF2">
          <w:rPr>
            <w:noProof/>
            <w:webHidden/>
          </w:rPr>
          <w:fldChar w:fldCharType="begin"/>
        </w:r>
        <w:r w:rsidRPr="00973CF2">
          <w:rPr>
            <w:noProof/>
            <w:webHidden/>
          </w:rPr>
          <w:instrText xml:space="preserve"> PAGEREF _Toc212471471 \h </w:instrText>
        </w:r>
        <w:r w:rsidRPr="00973CF2">
          <w:rPr>
            <w:noProof/>
            <w:webHidden/>
          </w:rPr>
        </w:r>
        <w:r w:rsidRPr="00973CF2">
          <w:rPr>
            <w:noProof/>
            <w:webHidden/>
          </w:rPr>
          <w:fldChar w:fldCharType="separate"/>
        </w:r>
        <w:r w:rsidRPr="00973CF2">
          <w:rPr>
            <w:noProof/>
            <w:webHidden/>
          </w:rPr>
          <w:t>9</w:t>
        </w:r>
        <w:r w:rsidRPr="00973CF2">
          <w:rPr>
            <w:noProof/>
            <w:webHidden/>
          </w:rPr>
          <w:fldChar w:fldCharType="end"/>
        </w:r>
      </w:hyperlink>
    </w:p>
    <w:p w14:paraId="3C4C3FB9" w14:textId="3CE4294F" w:rsidR="00B021C1" w:rsidRPr="00973CF2" w:rsidRDefault="00B021C1">
      <w:pPr>
        <w:pStyle w:val="TM3"/>
        <w:tabs>
          <w:tab w:val="left" w:pos="1200"/>
          <w:tab w:val="right" w:leader="dot" w:pos="8210"/>
        </w:tabs>
        <w:rPr>
          <w:rFonts w:cstheme="minorBidi" w:hint="eastAsia"/>
          <w:noProof/>
          <w:kern w:val="2"/>
          <w:sz w:val="24"/>
          <w:szCs w:val="24"/>
          <w14:ligatures w14:val="standardContextual"/>
        </w:rPr>
      </w:pPr>
      <w:hyperlink w:anchor="_Toc212471472" w:history="1">
        <w:r w:rsidRPr="00973CF2">
          <w:rPr>
            <w:rStyle w:val="Lienhypertexte"/>
            <w:noProof/>
          </w:rPr>
          <w:t>1.2</w:t>
        </w:r>
        <w:r w:rsidRPr="00973CF2">
          <w:rPr>
            <w:rFonts w:cstheme="minorBidi"/>
            <w:noProof/>
            <w:kern w:val="2"/>
            <w:sz w:val="24"/>
            <w:szCs w:val="24"/>
            <w14:ligatures w14:val="standardContextual"/>
          </w:rPr>
          <w:tab/>
        </w:r>
        <w:r w:rsidRPr="00973CF2">
          <w:rPr>
            <w:rStyle w:val="Lienhypertexte"/>
            <w:noProof/>
          </w:rPr>
          <w:t>- Equipements techniques - 20 Points</w:t>
        </w:r>
        <w:r w:rsidRPr="00973CF2">
          <w:rPr>
            <w:noProof/>
            <w:webHidden/>
          </w:rPr>
          <w:tab/>
        </w:r>
        <w:r w:rsidRPr="00973CF2">
          <w:rPr>
            <w:noProof/>
            <w:webHidden/>
          </w:rPr>
          <w:fldChar w:fldCharType="begin"/>
        </w:r>
        <w:r w:rsidRPr="00973CF2">
          <w:rPr>
            <w:noProof/>
            <w:webHidden/>
          </w:rPr>
          <w:instrText xml:space="preserve"> PAGEREF _Toc212471472 \h </w:instrText>
        </w:r>
        <w:r w:rsidRPr="00973CF2">
          <w:rPr>
            <w:noProof/>
            <w:webHidden/>
          </w:rPr>
        </w:r>
        <w:r w:rsidRPr="00973CF2">
          <w:rPr>
            <w:noProof/>
            <w:webHidden/>
          </w:rPr>
          <w:fldChar w:fldCharType="separate"/>
        </w:r>
        <w:r w:rsidRPr="00973CF2">
          <w:rPr>
            <w:noProof/>
            <w:webHidden/>
          </w:rPr>
          <w:t>10</w:t>
        </w:r>
        <w:r w:rsidRPr="00973CF2">
          <w:rPr>
            <w:noProof/>
            <w:webHidden/>
          </w:rPr>
          <w:fldChar w:fldCharType="end"/>
        </w:r>
      </w:hyperlink>
    </w:p>
    <w:p w14:paraId="54357B71" w14:textId="7612BBC2" w:rsidR="00B021C1" w:rsidRPr="00973CF2" w:rsidRDefault="00B021C1">
      <w:pPr>
        <w:pStyle w:val="TM3"/>
        <w:tabs>
          <w:tab w:val="right" w:leader="dot" w:pos="8210"/>
        </w:tabs>
        <w:rPr>
          <w:rFonts w:cstheme="minorBidi" w:hint="eastAsia"/>
          <w:noProof/>
          <w:kern w:val="2"/>
          <w:sz w:val="24"/>
          <w:szCs w:val="24"/>
          <w14:ligatures w14:val="standardContextual"/>
        </w:rPr>
      </w:pPr>
      <w:hyperlink w:anchor="_Toc212471473" w:history="1">
        <w:r w:rsidRPr="00973CF2">
          <w:rPr>
            <w:rStyle w:val="Lienhypertexte"/>
            <w:noProof/>
          </w:rPr>
          <w:t>1.3 - Effectifs - 15 Points</w:t>
        </w:r>
        <w:r w:rsidRPr="00973CF2">
          <w:rPr>
            <w:noProof/>
            <w:webHidden/>
          </w:rPr>
          <w:tab/>
        </w:r>
        <w:r w:rsidRPr="00973CF2">
          <w:rPr>
            <w:noProof/>
            <w:webHidden/>
          </w:rPr>
          <w:fldChar w:fldCharType="begin"/>
        </w:r>
        <w:r w:rsidRPr="00973CF2">
          <w:rPr>
            <w:noProof/>
            <w:webHidden/>
          </w:rPr>
          <w:instrText xml:space="preserve"> PAGEREF _Toc212471473 \h </w:instrText>
        </w:r>
        <w:r w:rsidRPr="00973CF2">
          <w:rPr>
            <w:noProof/>
            <w:webHidden/>
          </w:rPr>
        </w:r>
        <w:r w:rsidRPr="00973CF2">
          <w:rPr>
            <w:noProof/>
            <w:webHidden/>
          </w:rPr>
          <w:fldChar w:fldCharType="separate"/>
        </w:r>
        <w:r w:rsidRPr="00973CF2">
          <w:rPr>
            <w:noProof/>
            <w:webHidden/>
          </w:rPr>
          <w:t>10</w:t>
        </w:r>
        <w:r w:rsidRPr="00973CF2">
          <w:rPr>
            <w:noProof/>
            <w:webHidden/>
          </w:rPr>
          <w:fldChar w:fldCharType="end"/>
        </w:r>
      </w:hyperlink>
    </w:p>
    <w:p w14:paraId="22CD72B9" w14:textId="44B72F34" w:rsidR="00B021C1" w:rsidRPr="00973CF2" w:rsidRDefault="00B021C1">
      <w:pPr>
        <w:pStyle w:val="TM3"/>
        <w:tabs>
          <w:tab w:val="right" w:leader="dot" w:pos="8210"/>
        </w:tabs>
        <w:rPr>
          <w:rFonts w:cstheme="minorBidi" w:hint="eastAsia"/>
          <w:noProof/>
          <w:kern w:val="2"/>
          <w:sz w:val="24"/>
          <w:szCs w:val="24"/>
          <w14:ligatures w14:val="standardContextual"/>
        </w:rPr>
      </w:pPr>
      <w:hyperlink w:anchor="_Toc212471474" w:history="1">
        <w:r w:rsidRPr="00973CF2">
          <w:rPr>
            <w:rStyle w:val="Lienhypertexte"/>
            <w:noProof/>
          </w:rPr>
          <w:t>1.4 - Titres d’études et professionnels - 15 Points</w:t>
        </w:r>
        <w:r w:rsidRPr="00973CF2">
          <w:rPr>
            <w:noProof/>
            <w:webHidden/>
          </w:rPr>
          <w:tab/>
        </w:r>
        <w:r w:rsidRPr="00973CF2">
          <w:rPr>
            <w:noProof/>
            <w:webHidden/>
          </w:rPr>
          <w:fldChar w:fldCharType="begin"/>
        </w:r>
        <w:r w:rsidRPr="00973CF2">
          <w:rPr>
            <w:noProof/>
            <w:webHidden/>
          </w:rPr>
          <w:instrText xml:space="preserve"> PAGEREF _Toc212471474 \h </w:instrText>
        </w:r>
        <w:r w:rsidRPr="00973CF2">
          <w:rPr>
            <w:noProof/>
            <w:webHidden/>
          </w:rPr>
        </w:r>
        <w:r w:rsidRPr="00973CF2">
          <w:rPr>
            <w:noProof/>
            <w:webHidden/>
          </w:rPr>
          <w:fldChar w:fldCharType="separate"/>
        </w:r>
        <w:r w:rsidRPr="00973CF2">
          <w:rPr>
            <w:noProof/>
            <w:webHidden/>
          </w:rPr>
          <w:t>11</w:t>
        </w:r>
        <w:r w:rsidRPr="00973CF2">
          <w:rPr>
            <w:noProof/>
            <w:webHidden/>
          </w:rPr>
          <w:fldChar w:fldCharType="end"/>
        </w:r>
      </w:hyperlink>
    </w:p>
    <w:p w14:paraId="3EB6E06D" w14:textId="44D4EF1D" w:rsidR="00B021C1" w:rsidRPr="00973CF2" w:rsidRDefault="00B021C1" w:rsidP="00973CF2">
      <w:pPr>
        <w:pStyle w:val="TM2"/>
        <w:rPr>
          <w:rFonts w:cstheme="minorBidi" w:hint="eastAsia"/>
          <w:kern w:val="2"/>
          <w:sz w:val="24"/>
          <w:szCs w:val="24"/>
          <w14:ligatures w14:val="standardContextual"/>
        </w:rPr>
      </w:pPr>
      <w:hyperlink w:anchor="_Toc212471475" w:history="1">
        <w:r w:rsidRPr="00973CF2">
          <w:rPr>
            <w:rStyle w:val="Lienhypertexte"/>
          </w:rPr>
          <w:t>2.</w:t>
        </w:r>
        <w:r w:rsidRPr="00973CF2">
          <w:rPr>
            <w:rFonts w:cstheme="minorBidi"/>
            <w:kern w:val="2"/>
            <w:sz w:val="24"/>
            <w:szCs w:val="24"/>
            <w14:ligatures w14:val="standardContextual"/>
          </w:rPr>
          <w:tab/>
        </w:r>
        <w:r w:rsidRPr="00973CF2">
          <w:rPr>
            <w:rStyle w:val="Lienhypertexte"/>
          </w:rPr>
          <w:t>Capacités financières - 20 Points</w:t>
        </w:r>
        <w:r w:rsidRPr="00973CF2">
          <w:rPr>
            <w:webHidden/>
          </w:rPr>
          <w:tab/>
        </w:r>
        <w:r w:rsidRPr="00973CF2">
          <w:rPr>
            <w:webHidden/>
          </w:rPr>
          <w:fldChar w:fldCharType="begin"/>
        </w:r>
        <w:r w:rsidRPr="00973CF2">
          <w:rPr>
            <w:webHidden/>
          </w:rPr>
          <w:instrText xml:space="preserve"> PAGEREF _Toc212471475 \h </w:instrText>
        </w:r>
        <w:r w:rsidRPr="00973CF2">
          <w:rPr>
            <w:webHidden/>
          </w:rPr>
        </w:r>
        <w:r w:rsidRPr="00973CF2">
          <w:rPr>
            <w:webHidden/>
          </w:rPr>
          <w:fldChar w:fldCharType="separate"/>
        </w:r>
        <w:r w:rsidRPr="00973CF2">
          <w:rPr>
            <w:webHidden/>
          </w:rPr>
          <w:t>11</w:t>
        </w:r>
        <w:r w:rsidRPr="00973CF2">
          <w:rPr>
            <w:webHidden/>
          </w:rPr>
          <w:fldChar w:fldCharType="end"/>
        </w:r>
      </w:hyperlink>
    </w:p>
    <w:p w14:paraId="08CC7870" w14:textId="0EEA5FBB" w:rsidR="00B021C1" w:rsidRPr="00973CF2" w:rsidRDefault="00B021C1">
      <w:pPr>
        <w:pStyle w:val="TM4"/>
        <w:tabs>
          <w:tab w:val="right" w:leader="dot" w:pos="8210"/>
        </w:tabs>
        <w:rPr>
          <w:rFonts w:eastAsiaTheme="minorEastAsia" w:hint="eastAsia"/>
          <w:noProof/>
          <w:color w:val="auto"/>
          <w:spacing w:val="0"/>
          <w:kern w:val="2"/>
          <w:sz w:val="24"/>
          <w:szCs w:val="24"/>
          <w:lang w:eastAsia="fr-FR"/>
          <w14:ligatures w14:val="standardContextual"/>
        </w:rPr>
      </w:pPr>
      <w:hyperlink w:anchor="_Toc212471476" w:history="1">
        <w:r w:rsidRPr="00973CF2">
          <w:rPr>
            <w:rStyle w:val="Lienhypertexte"/>
            <w:noProof/>
          </w:rPr>
          <w:t>2.1 - Chiffre d’affaires global - 10 points</w:t>
        </w:r>
        <w:r w:rsidRPr="00973CF2">
          <w:rPr>
            <w:noProof/>
            <w:webHidden/>
          </w:rPr>
          <w:tab/>
        </w:r>
        <w:r w:rsidRPr="00973CF2">
          <w:rPr>
            <w:noProof/>
            <w:webHidden/>
          </w:rPr>
          <w:fldChar w:fldCharType="begin"/>
        </w:r>
        <w:r w:rsidRPr="00973CF2">
          <w:rPr>
            <w:noProof/>
            <w:webHidden/>
          </w:rPr>
          <w:instrText xml:space="preserve"> PAGEREF _Toc212471476 \h </w:instrText>
        </w:r>
        <w:r w:rsidRPr="00973CF2">
          <w:rPr>
            <w:noProof/>
            <w:webHidden/>
          </w:rPr>
        </w:r>
        <w:r w:rsidRPr="00973CF2">
          <w:rPr>
            <w:noProof/>
            <w:webHidden/>
          </w:rPr>
          <w:fldChar w:fldCharType="separate"/>
        </w:r>
        <w:r w:rsidRPr="00973CF2">
          <w:rPr>
            <w:noProof/>
            <w:webHidden/>
          </w:rPr>
          <w:t>11</w:t>
        </w:r>
        <w:r w:rsidRPr="00973CF2">
          <w:rPr>
            <w:noProof/>
            <w:webHidden/>
          </w:rPr>
          <w:fldChar w:fldCharType="end"/>
        </w:r>
      </w:hyperlink>
    </w:p>
    <w:p w14:paraId="27351510" w14:textId="24686F9A" w:rsidR="00B021C1" w:rsidRPr="00973CF2" w:rsidRDefault="00B021C1">
      <w:pPr>
        <w:pStyle w:val="TM4"/>
        <w:tabs>
          <w:tab w:val="right" w:leader="dot" w:pos="8210"/>
        </w:tabs>
        <w:rPr>
          <w:rFonts w:eastAsiaTheme="minorEastAsia" w:hint="eastAsia"/>
          <w:noProof/>
          <w:color w:val="auto"/>
          <w:spacing w:val="0"/>
          <w:kern w:val="2"/>
          <w:sz w:val="24"/>
          <w:szCs w:val="24"/>
          <w:lang w:eastAsia="fr-FR"/>
          <w14:ligatures w14:val="standardContextual"/>
        </w:rPr>
      </w:pPr>
      <w:hyperlink w:anchor="_Toc212471477" w:history="1">
        <w:r w:rsidRPr="00973CF2">
          <w:rPr>
            <w:rStyle w:val="Lienhypertexte"/>
            <w:noProof/>
          </w:rPr>
          <w:t>2.2 - Chiffre d’affaires lié à l’objet du marché - 10 Points</w:t>
        </w:r>
        <w:r w:rsidRPr="00973CF2">
          <w:rPr>
            <w:noProof/>
            <w:webHidden/>
          </w:rPr>
          <w:tab/>
        </w:r>
        <w:r w:rsidRPr="00973CF2">
          <w:rPr>
            <w:noProof/>
            <w:webHidden/>
          </w:rPr>
          <w:fldChar w:fldCharType="begin"/>
        </w:r>
        <w:r w:rsidRPr="00973CF2">
          <w:rPr>
            <w:noProof/>
            <w:webHidden/>
          </w:rPr>
          <w:instrText xml:space="preserve"> PAGEREF _Toc212471477 \h </w:instrText>
        </w:r>
        <w:r w:rsidRPr="00973CF2">
          <w:rPr>
            <w:noProof/>
            <w:webHidden/>
          </w:rPr>
        </w:r>
        <w:r w:rsidRPr="00973CF2">
          <w:rPr>
            <w:noProof/>
            <w:webHidden/>
          </w:rPr>
          <w:fldChar w:fldCharType="separate"/>
        </w:r>
        <w:r w:rsidRPr="00973CF2">
          <w:rPr>
            <w:noProof/>
            <w:webHidden/>
          </w:rPr>
          <w:t>12</w:t>
        </w:r>
        <w:r w:rsidRPr="00973CF2">
          <w:rPr>
            <w:noProof/>
            <w:webHidden/>
          </w:rPr>
          <w:fldChar w:fldCharType="end"/>
        </w:r>
      </w:hyperlink>
    </w:p>
    <w:p w14:paraId="7A3ABD51" w14:textId="5DB956FA" w:rsidR="000C27D7" w:rsidRDefault="006F53D1">
      <w:pPr>
        <w:spacing w:after="160"/>
      </w:pPr>
      <w:r w:rsidRPr="00973CF2">
        <w:fldChar w:fldCharType="end"/>
      </w:r>
      <w:r w:rsidR="000C27D7">
        <w:br w:type="page"/>
      </w:r>
    </w:p>
    <w:p w14:paraId="619B678A" w14:textId="1FA5166B" w:rsidR="006421FE" w:rsidRDefault="006421FE" w:rsidP="00840F21">
      <w:pPr>
        <w:pStyle w:val="Titre"/>
        <w:rPr>
          <w:rFonts w:hint="eastAsia"/>
        </w:rPr>
      </w:pPr>
      <w:bookmarkStart w:id="2" w:name="_Toc212471464"/>
      <w:r>
        <w:rPr>
          <w:noProof/>
          <w:lang w:eastAsia="fr-FR"/>
        </w:rPr>
        <w:lastRenderedPageBreak/>
        <mc:AlternateContent>
          <mc:Choice Requires="wps">
            <w:drawing>
              <wp:anchor distT="0" distB="0" distL="114300" distR="114300" simplePos="0" relativeHeight="251658240" behindDoc="0" locked="0" layoutInCell="1" allowOverlap="1" wp14:anchorId="1C8FD58B" wp14:editId="55000704">
                <wp:simplePos x="0" y="0"/>
                <wp:positionH relativeFrom="page">
                  <wp:posOffset>755650</wp:posOffset>
                </wp:positionH>
                <wp:positionV relativeFrom="page">
                  <wp:posOffset>967579</wp:posOffset>
                </wp:positionV>
                <wp:extent cx="360000" cy="360000"/>
                <wp:effectExtent l="0" t="0" r="0" b="0"/>
                <wp:wrapNone/>
                <wp:docPr id="681339794" name="Ellips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60000" cy="360000"/>
                        </a:xfrm>
                        <a:prstGeom prst="ellipse">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B52E894" w14:textId="77777777" w:rsidR="006421FE" w:rsidRPr="006C3293" w:rsidRDefault="006421FE" w:rsidP="008F66DC">
                            <w:pPr>
                              <w:pStyle w:val="Sansinterligne"/>
                              <w:spacing w:line="180" w:lineRule="auto"/>
                              <w:ind w:left="-57"/>
                              <w:jc w:val="center"/>
                              <w:rPr>
                                <w:b/>
                                <w:bCs/>
                                <w:color w:val="FFFFFF" w:themeColor="background1"/>
                                <w:sz w:val="36"/>
                                <w:szCs w:val="36"/>
                              </w:rPr>
                            </w:pPr>
                            <w:r w:rsidRPr="006C3293">
                              <w:rPr>
                                <w:b/>
                                <w:bCs/>
                                <w:color w:val="FFFFFF" w:themeColor="background1"/>
                                <w:sz w:val="36"/>
                                <w:szCs w:val="36"/>
                              </w:rPr>
                              <w:t>1</w:t>
                            </w:r>
                          </w:p>
                        </w:txbxContent>
                      </wps:txbx>
                      <wps:bodyPr rot="0" spcFirstLastPara="0" vertOverflow="overflow" horzOverflow="overflow" vert="horz" wrap="square" lIns="0" tIns="0" rIns="0" bIns="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FD58B" id="Ellipse 5" o:spid="_x0000_s1026" style="position:absolute;margin-left:59.5pt;margin-top:76.2pt;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" fillcolor="#7e58a0 [3204]" stroked="f" strokeweight="1pt">
                <v:stroke joinstyle="miter"/>
                <o:lock v:ext="edit" aspectratio="t"/>
                <v:textbox inset="0,0,0,0">
                  <w:txbxContent>
                    <w:p w14:paraId="7B52E894" w14:textId="77777777" w:rsidR="006421FE" w:rsidRPr="006C3293" w:rsidRDefault="006421FE" w:rsidP="008F66DC">
                      <w:pPr>
                        <w:pStyle w:val="Sansinterligne"/>
                        <w:spacing w:line="180" w:lineRule="auto"/>
                        <w:ind w:left="-57"/>
                        <w:jc w:val="center"/>
                        <w:rPr>
                          <w:b/>
                          <w:bCs/>
                          <w:color w:val="FFFFFF" w:themeColor="background1"/>
                          <w:sz w:val="36"/>
                          <w:szCs w:val="36"/>
                        </w:rPr>
                      </w:pPr>
                      <w:r w:rsidRPr="006C3293">
                        <w:rPr>
                          <w:b/>
                          <w:bCs/>
                          <w:color w:val="FFFFFF" w:themeColor="background1"/>
                          <w:sz w:val="36"/>
                          <w:szCs w:val="36"/>
                        </w:rPr>
                        <w:t>1</w:t>
                      </w:r>
                    </w:p>
                  </w:txbxContent>
                </v:textbox>
                <w10:wrap anchorx="page" anchory="page"/>
              </v:oval>
            </w:pict>
          </mc:Fallback>
        </mc:AlternateContent>
      </w:r>
      <w:r w:rsidR="00AE0497" w:rsidRPr="00AE0497">
        <w:rPr>
          <w:noProof/>
          <w:lang w:eastAsia="fr-FR"/>
        </w:rPr>
        <w:t>Consignes générales</w:t>
      </w:r>
      <w:bookmarkEnd w:id="2"/>
      <w:r w:rsidR="00F22E02" w:rsidRPr="00F22E02">
        <w:rPr>
          <w:noProof/>
        </w:rPr>
        <w:t xml:space="preserve"> </w:t>
      </w:r>
    </w:p>
    <w:p w14:paraId="52C96018" w14:textId="77777777" w:rsidR="006F53D1" w:rsidRDefault="006F53D1" w:rsidP="005C71D5">
      <w:pPr>
        <w:pStyle w:val="Listepuces"/>
        <w:numPr>
          <w:ilvl w:val="0"/>
          <w:numId w:val="0"/>
        </w:numPr>
      </w:pPr>
    </w:p>
    <w:p w14:paraId="06A12CEF" w14:textId="688BB5C6" w:rsidR="005C71D5" w:rsidRDefault="005C71D5" w:rsidP="005C71D5">
      <w:pPr>
        <w:pStyle w:val="Listepuces"/>
        <w:numPr>
          <w:ilvl w:val="0"/>
          <w:numId w:val="0"/>
        </w:numPr>
      </w:pPr>
      <w:r>
        <w:t xml:space="preserve">Le présent document constitue le </w:t>
      </w:r>
      <w:r w:rsidRPr="005C71D5">
        <w:rPr>
          <w:rStyle w:val="lev"/>
        </w:rPr>
        <w:t>cadre de réponse</w:t>
      </w:r>
      <w:r>
        <w:t xml:space="preserve"> que les candidats doivent respecter pour présenter les éléments de leur candidature.</w:t>
      </w:r>
    </w:p>
    <w:p w14:paraId="7045888A" w14:textId="77777777" w:rsidR="005C71D5" w:rsidRDefault="005C71D5" w:rsidP="005C71D5">
      <w:pPr>
        <w:pStyle w:val="Listepuces"/>
        <w:numPr>
          <w:ilvl w:val="0"/>
          <w:numId w:val="0"/>
        </w:numPr>
      </w:pPr>
      <w:r>
        <w:t xml:space="preserve">Les informations fournies dans ce document par les candidats doivent être justifiées par des documents annexés à la réponse lorsque cela est formulé dans le présent formulaire. </w:t>
      </w:r>
    </w:p>
    <w:p w14:paraId="36940D6B" w14:textId="77777777" w:rsidR="005C71D5" w:rsidRPr="00F4309F" w:rsidRDefault="005C71D5" w:rsidP="005C71D5">
      <w:pPr>
        <w:pStyle w:val="Listepuces"/>
        <w:numPr>
          <w:ilvl w:val="0"/>
          <w:numId w:val="0"/>
        </w:numPr>
        <w:rPr>
          <w:rStyle w:val="lev"/>
        </w:rPr>
      </w:pPr>
      <w:r w:rsidRPr="00F4309F">
        <w:rPr>
          <w:rStyle w:val="lev"/>
        </w:rPr>
        <w:t>Les informations demandées au paragraphe 3 (Présentation et activité du candidat) doivent être fournies, le cas échéant, par chacun des membres du groupement qu’il s’agisse de co-traitants ou de sous-traitants pressentis.</w:t>
      </w:r>
    </w:p>
    <w:p w14:paraId="68D3A24D" w14:textId="77777777" w:rsidR="005C71D5" w:rsidRDefault="005C71D5" w:rsidP="005C71D5">
      <w:pPr>
        <w:pStyle w:val="Listepuces"/>
        <w:numPr>
          <w:ilvl w:val="0"/>
          <w:numId w:val="0"/>
        </w:numPr>
      </w:pPr>
      <w:r>
        <w:t>Des documents peuvent être joints en complément des réponses apportées dans ce document. Ces annexes doivent être clairement désignées comme telles dans le cadre de réponse à la ligne « référence » avec le numéro de page correspondant. Des copies d’écrans commentées d’un site Web sont acceptées dans le cadre de réponse.  En revanche, les références à une page d’un site Web sous forme de lien ne seront pas prises en compte dans la notation.</w:t>
      </w:r>
    </w:p>
    <w:p w14:paraId="1A065B69" w14:textId="77777777" w:rsidR="005C71D5" w:rsidRDefault="005C71D5" w:rsidP="005C71D5">
      <w:pPr>
        <w:pStyle w:val="Listepuces"/>
        <w:numPr>
          <w:ilvl w:val="0"/>
          <w:numId w:val="0"/>
        </w:numPr>
      </w:pPr>
      <w:r>
        <w:t>Les candidats doivent impérativement respecter le formalisme de réponse imposé ci-dessous. Le non-respect du formalisme de réponse peut entrainer le rejet de la candidature. L’absence de réponse entraîne la plus mauvaise note sur l’élément apprécié (zéro).</w:t>
      </w:r>
    </w:p>
    <w:p w14:paraId="00ED9328" w14:textId="77777777" w:rsidR="005C71D5" w:rsidRDefault="005C71D5" w:rsidP="005C71D5">
      <w:pPr>
        <w:pStyle w:val="Listepuces"/>
        <w:numPr>
          <w:ilvl w:val="0"/>
          <w:numId w:val="0"/>
        </w:numPr>
      </w:pPr>
      <w:r>
        <w:t>La valeur de la candidature est définie selon les éléments d’appréciation suivants :</w:t>
      </w:r>
    </w:p>
    <w:p w14:paraId="35330800" w14:textId="4F24011E" w:rsidR="005C71D5" w:rsidRDefault="005C71D5" w:rsidP="005C71D5">
      <w:pPr>
        <w:pStyle w:val="Listepuces"/>
      </w:pPr>
      <w:r w:rsidRPr="00F4309F">
        <w:rPr>
          <w:rStyle w:val="lev"/>
        </w:rPr>
        <w:t>Critère «Capacité technique et professionnelle pour satisfaire les exigences de ce type de marché»</w:t>
      </w:r>
      <w:r>
        <w:t xml:space="preserve"> (80 points) : France Travail appréciera notamment la démonstration faite par le candidat de son expérience des prestations et services attendus au travers de références de projets similaires : cette similitude porte notamment sur le type de clients (secteur public ou privé), la distance des interconnexions proposées, la nature des prestations (complexité du projet de </w:t>
      </w:r>
      <w:proofErr w:type="spellStart"/>
      <w:r>
        <w:t>construction,engagement</w:t>
      </w:r>
      <w:proofErr w:type="spellEnd"/>
      <w:r>
        <w:t xml:space="preserve"> sur les latences, la disponibilité, service de supervision), la criticité du SI des clients. France Travail appréciera également la capacité du candidat en termes d’effectifs en nombre et qualité (compétences et années d’expertises sur ces mêmes prestations).</w:t>
      </w:r>
    </w:p>
    <w:p w14:paraId="01C6B0C3" w14:textId="77777777" w:rsidR="005C71D5" w:rsidRDefault="005C71D5" w:rsidP="005C71D5">
      <w:pPr>
        <w:pStyle w:val="Listepuces"/>
      </w:pPr>
      <w:r w:rsidRPr="00F4309F">
        <w:rPr>
          <w:rStyle w:val="lev"/>
        </w:rPr>
        <w:t>Critère «Capacité économique et financière pour satisfaire les exigences de ce type de marché» (</w:t>
      </w:r>
      <w:r>
        <w:t>20 points) : France Travail appréciera la capacité financière du candidat au travers de son chiffre d’affaires des 3 dernières années sur l’objet du marché ainsi que de ses bilans de 3 dernières années.</w:t>
      </w:r>
    </w:p>
    <w:p w14:paraId="046FE59D" w14:textId="5339CD04" w:rsidR="00C574D4" w:rsidRDefault="00E11F31" w:rsidP="00840F21">
      <w:pPr>
        <w:pStyle w:val="Titre"/>
        <w:rPr>
          <w:rFonts w:hint="eastAsia"/>
        </w:rPr>
      </w:pPr>
      <w:r>
        <w:br w:type="page"/>
      </w:r>
      <w:bookmarkStart w:id="3" w:name="_Toc212471465"/>
      <w:r w:rsidR="00C574D4">
        <w:lastRenderedPageBreak/>
        <w:t>Niveau minimal de capacités financières</w:t>
      </w:r>
      <w:bookmarkEnd w:id="3"/>
    </w:p>
    <w:p w14:paraId="53C87686" w14:textId="77777777" w:rsidR="00C574D4" w:rsidRDefault="00C574D4" w:rsidP="00C574D4">
      <w:pPr>
        <w:pStyle w:val="Listepuces"/>
        <w:numPr>
          <w:ilvl w:val="0"/>
          <w:numId w:val="0"/>
        </w:numPr>
        <w:spacing w:after="160"/>
      </w:pPr>
      <w:r>
        <w:t>Les candidats devront justifier de capacités économiques et financières suffisantes pour l'exécution du marché. Le non-respect d'un seul des niveaux minimaux définis ci-dessous entraînera l'élimination de la candidature.</w:t>
      </w:r>
    </w:p>
    <w:p w14:paraId="4C77DF40" w14:textId="77777777" w:rsidR="00C574D4" w:rsidRDefault="00C574D4" w:rsidP="00C574D4">
      <w:pPr>
        <w:pStyle w:val="Listepuces"/>
        <w:numPr>
          <w:ilvl w:val="0"/>
          <w:numId w:val="0"/>
        </w:numPr>
        <w:spacing w:after="160"/>
      </w:pPr>
      <w:r>
        <w:t>•</w:t>
      </w:r>
      <w:r>
        <w:tab/>
        <w:t xml:space="preserve">Chiffre d'affaires annuel global : Le candidat devra justifier d'un chiffre d'affaires annuel moyen sur les trois derniers exercices disponibles (ou sur la période d'activité si inférieure à trois ans) d'un montant minimal de </w:t>
      </w:r>
      <w:r w:rsidRPr="00447016">
        <w:rPr>
          <w:rStyle w:val="lev"/>
        </w:rPr>
        <w:t>700 000 € HT.</w:t>
      </w:r>
      <w:r>
        <w:t xml:space="preserve"> </w:t>
      </w:r>
    </w:p>
    <w:p w14:paraId="2DBC7BA9" w14:textId="77777777" w:rsidR="00C574D4" w:rsidRDefault="00C574D4" w:rsidP="00C574D4">
      <w:pPr>
        <w:pStyle w:val="Listepuces"/>
        <w:numPr>
          <w:ilvl w:val="0"/>
          <w:numId w:val="0"/>
        </w:numPr>
        <w:spacing w:after="160"/>
      </w:pPr>
      <w:r>
        <w:t>•</w:t>
      </w:r>
      <w:r>
        <w:tab/>
        <w:t xml:space="preserve">Chiffre d'affaires spécifique : Le candidat devra justifier d'un chiffre d'affaires annuel moyen sur les trois derniers exercices disponibles (ou sur la période d'activité si inférieure à trois ans) d'un montant minimal de </w:t>
      </w:r>
      <w:r w:rsidRPr="00447016">
        <w:rPr>
          <w:rStyle w:val="lev"/>
        </w:rPr>
        <w:t>300 000 € HT</w:t>
      </w:r>
      <w:r>
        <w:t xml:space="preserve"> réalisé dans le domaine de la fourniture de liaisons d'interconnexion de site critiques nécessitant des garanties de performance et de disponibilité similaires. </w:t>
      </w:r>
    </w:p>
    <w:p w14:paraId="32E0BAF7" w14:textId="77777777" w:rsidR="00C574D4" w:rsidRPr="0036193C" w:rsidRDefault="00C574D4" w:rsidP="00C574D4">
      <w:pPr>
        <w:pStyle w:val="Listepuces"/>
        <w:numPr>
          <w:ilvl w:val="0"/>
          <w:numId w:val="0"/>
        </w:numPr>
        <w:spacing w:after="160"/>
        <w:rPr>
          <w:rStyle w:val="lev"/>
        </w:rPr>
      </w:pPr>
      <w:r w:rsidRPr="0036193C">
        <w:rPr>
          <w:rStyle w:val="lev"/>
        </w:rPr>
        <w:t>Documents à produire :</w:t>
      </w:r>
    </w:p>
    <w:p w14:paraId="727174E3" w14:textId="77777777" w:rsidR="00C574D4" w:rsidRDefault="00C574D4" w:rsidP="00C574D4">
      <w:pPr>
        <w:pStyle w:val="Listepuces"/>
        <w:numPr>
          <w:ilvl w:val="0"/>
          <w:numId w:val="0"/>
        </w:numPr>
        <w:spacing w:after="160"/>
      </w:pPr>
      <w:r>
        <w:t>•</w:t>
      </w:r>
      <w:r>
        <w:tab/>
        <w:t>Déclarations concernant le chiffre d'affaires global et le chiffre d'affaires spécifique mentionnés ci-dessus, réalisés au cours des trois derniers exercices disponibles.</w:t>
      </w:r>
    </w:p>
    <w:p w14:paraId="6BBF7ECD" w14:textId="1457DA4D" w:rsidR="00C81840" w:rsidRDefault="00C574D4" w:rsidP="00C574D4">
      <w:pPr>
        <w:pStyle w:val="Listepuces"/>
        <w:numPr>
          <w:ilvl w:val="0"/>
          <w:numId w:val="0"/>
        </w:numPr>
        <w:spacing w:after="160"/>
        <w:ind w:left="227"/>
      </w:pPr>
      <w:r>
        <w:t>•</w:t>
      </w:r>
      <w:r>
        <w:tab/>
        <w:t>Bilans ou extraits de bilans, comptes de résultats des trois derniers exercices dispon</w:t>
      </w:r>
      <w:r w:rsidR="00B152BA">
        <w:t>ibles</w:t>
      </w:r>
      <w:r w:rsidR="00B152BA" w:rsidRPr="00B152BA">
        <w:t xml:space="preserve"> </w:t>
      </w:r>
      <w:r w:rsidR="00B152BA" w:rsidRPr="00B152BA">
        <w:rPr>
          <w:i/>
          <w:iCs/>
        </w:rPr>
        <w:t>pour lesquels l'établissement des bilans est obligatoire en vertu de la loi.</w:t>
      </w:r>
    </w:p>
    <w:p w14:paraId="6F2C2D75" w14:textId="77777777" w:rsidR="00C81840" w:rsidRDefault="00C81840">
      <w:pPr>
        <w:spacing w:after="160"/>
      </w:pPr>
      <w:r>
        <w:br w:type="page"/>
      </w:r>
    </w:p>
    <w:p w14:paraId="1601175A" w14:textId="0ACAD169" w:rsidR="00432ECC" w:rsidRDefault="00432ECC" w:rsidP="00840F21">
      <w:pPr>
        <w:pStyle w:val="Titre"/>
        <w:rPr>
          <w:rFonts w:hint="eastAsia"/>
        </w:rPr>
      </w:pPr>
      <w:bookmarkStart w:id="4" w:name="_Toc212471466"/>
      <w:r>
        <w:lastRenderedPageBreak/>
        <w:t>Présentation et activité du candidat (non noté)</w:t>
      </w:r>
      <w:bookmarkEnd w:id="4"/>
    </w:p>
    <w:p w14:paraId="42E99F2D" w14:textId="77777777" w:rsidR="00432ECC" w:rsidRDefault="00432ECC" w:rsidP="00432ECC">
      <w:pPr>
        <w:pStyle w:val="Listepuces"/>
        <w:numPr>
          <w:ilvl w:val="0"/>
          <w:numId w:val="0"/>
        </w:numPr>
        <w:spacing w:after="160"/>
      </w:pPr>
      <w:r>
        <w:t>Le candidat présente sa société, et son activité sur les périmètres demandés. Ces informations sont à fournir non seulement pour le soumissionnaire mais aussi pour ses éventuels cotraitants et sous-traitants. Le soumissionnaire dupliquera, le cas échéant, autant de fois que nécessaire les tableaux ci-dessous.</w:t>
      </w:r>
    </w:p>
    <w:p w14:paraId="178C6621" w14:textId="77777777" w:rsidR="00432ECC" w:rsidRDefault="00432ECC" w:rsidP="00432ECC">
      <w:pPr>
        <w:pStyle w:val="Listepuces"/>
        <w:numPr>
          <w:ilvl w:val="0"/>
          <w:numId w:val="0"/>
        </w:numPr>
        <w:spacing w:after="160"/>
      </w:pPr>
      <w:r>
        <w:t>La description des effectifs annuels du candidat est exprimée en ETP* et conformément à l’article L.1111-2 du Code du travail.</w:t>
      </w:r>
    </w:p>
    <w:p w14:paraId="0036BF3B" w14:textId="77777777" w:rsidR="00432ECC" w:rsidRDefault="00432ECC" w:rsidP="00432ECC">
      <w:pPr>
        <w:pStyle w:val="Listepuces"/>
        <w:numPr>
          <w:ilvl w:val="0"/>
          <w:numId w:val="0"/>
        </w:numPr>
        <w:spacing w:after="160"/>
      </w:pPr>
      <w:r>
        <w:t>Le candidat présente succinctement sa société et son activité principale en relation avec les prestations du marché</w:t>
      </w:r>
    </w:p>
    <w:p w14:paraId="4F52F999" w14:textId="77777777" w:rsidR="00432ECC" w:rsidRDefault="00432ECC" w:rsidP="00432ECC">
      <w:pPr>
        <w:pStyle w:val="Listepuces"/>
        <w:numPr>
          <w:ilvl w:val="0"/>
          <w:numId w:val="0"/>
        </w:numPr>
        <w:spacing w:after="160"/>
      </w:pPr>
    </w:p>
    <w:p w14:paraId="3D3E4125" w14:textId="77777777" w:rsidR="00432ECC" w:rsidRPr="007B58F6" w:rsidRDefault="00432ECC" w:rsidP="00432ECC">
      <w:pPr>
        <w:pStyle w:val="Listepuces"/>
        <w:numPr>
          <w:ilvl w:val="0"/>
          <w:numId w:val="0"/>
        </w:numPr>
        <w:spacing w:after="160"/>
        <w:rPr>
          <w:rStyle w:val="lev"/>
        </w:rPr>
      </w:pPr>
      <w:r w:rsidRPr="007B58F6">
        <w:rPr>
          <w:rStyle w:val="lev"/>
        </w:rPr>
        <w:t xml:space="preserve">Réponse : </w:t>
      </w:r>
    </w:p>
    <w:p w14:paraId="1855F326" w14:textId="77777777" w:rsidR="00432ECC" w:rsidRDefault="00432ECC" w:rsidP="00432ECC">
      <w:pPr>
        <w:pStyle w:val="Listepuces"/>
        <w:numPr>
          <w:ilvl w:val="0"/>
          <w:numId w:val="0"/>
        </w:numPr>
        <w:spacing w:after="160"/>
      </w:pPr>
    </w:p>
    <w:p w14:paraId="345DAFF4" w14:textId="77777777" w:rsidR="00432ECC" w:rsidRDefault="00432ECC" w:rsidP="00432ECC">
      <w:pPr>
        <w:pStyle w:val="Listepuces"/>
        <w:numPr>
          <w:ilvl w:val="0"/>
          <w:numId w:val="0"/>
        </w:numPr>
        <w:spacing w:after="160"/>
      </w:pPr>
      <w:r>
        <w:rPr>
          <w:rFonts w:ascii="Courier New" w:hAnsi="Courier New" w:cs="Courier New"/>
        </w:rPr>
        <w:t>►</w:t>
      </w:r>
      <w:r>
        <w:tab/>
      </w:r>
    </w:p>
    <w:p w14:paraId="780146F1" w14:textId="0933F17F" w:rsidR="00C81840" w:rsidRDefault="00432ECC" w:rsidP="00432ECC">
      <w:pPr>
        <w:pStyle w:val="Listepuces"/>
        <w:numPr>
          <w:ilvl w:val="0"/>
          <w:numId w:val="0"/>
        </w:numPr>
        <w:spacing w:after="160"/>
        <w:ind w:left="227"/>
      </w:pPr>
      <w:r>
        <w:t> </w:t>
      </w:r>
    </w:p>
    <w:p w14:paraId="2A115C08" w14:textId="77777777" w:rsidR="00C81840" w:rsidRDefault="00C81840">
      <w:pPr>
        <w:spacing w:after="160"/>
      </w:pPr>
      <w:r>
        <w:br w:type="page"/>
      </w:r>
    </w:p>
    <w:p w14:paraId="5BCA2A3A" w14:textId="680F66C4" w:rsidR="007C3751" w:rsidRDefault="007C3751" w:rsidP="0032651F">
      <w:pPr>
        <w:pStyle w:val="Titre1"/>
        <w:numPr>
          <w:ilvl w:val="0"/>
          <w:numId w:val="15"/>
        </w:numPr>
        <w:ind w:left="567" w:hanging="567"/>
        <w:rPr>
          <w:rFonts w:hint="eastAsia"/>
        </w:rPr>
      </w:pPr>
      <w:bookmarkStart w:id="5" w:name="_Toc212466437"/>
      <w:bookmarkStart w:id="6" w:name="_Toc212471467"/>
      <w:r>
        <w:lastRenderedPageBreak/>
        <w:t>Capacités techniques et professionnelles – 80 points</w:t>
      </w:r>
      <w:bookmarkEnd w:id="5"/>
      <w:bookmarkEnd w:id="6"/>
    </w:p>
    <w:p w14:paraId="50F62D61" w14:textId="088031D1" w:rsidR="007C3751" w:rsidRPr="008A3511" w:rsidRDefault="00D54035" w:rsidP="008A3511">
      <w:pPr>
        <w:pStyle w:val="Titre2"/>
        <w:rPr>
          <w:rFonts w:hint="eastAsia"/>
        </w:rPr>
      </w:pPr>
      <w:bookmarkStart w:id="7" w:name="_Toc212466438"/>
      <w:bookmarkStart w:id="8" w:name="_Toc212471468"/>
      <w:r>
        <w:t xml:space="preserve">1.1 - </w:t>
      </w:r>
      <w:r w:rsidR="007C3751" w:rsidRPr="008A3511">
        <w:t>Qualité des références – 30 points</w:t>
      </w:r>
      <w:bookmarkEnd w:id="7"/>
      <w:bookmarkEnd w:id="8"/>
    </w:p>
    <w:p w14:paraId="6A1A0735" w14:textId="6D778B9E" w:rsidR="007C3751" w:rsidRDefault="007C3751" w:rsidP="007C3751">
      <w:pPr>
        <w:pStyle w:val="Listepuces"/>
        <w:numPr>
          <w:ilvl w:val="0"/>
          <w:numId w:val="0"/>
        </w:numPr>
        <w:spacing w:after="160"/>
      </w:pPr>
      <w:r>
        <w:t>Le candidat démontre son expérience sur les prestations et services attendus au travers de références similaires (cette similitude porte sur la nature du client, la nature et la durée des prestations, la distance de l’interconnexion proposée, les engagements pris et la complexité du projet). Le candidat présente 3 fiches de références dont la fin de réalisation a moins de 5 ans.</w:t>
      </w:r>
    </w:p>
    <w:p w14:paraId="03937A36" w14:textId="779D8EB1" w:rsidR="007C3751" w:rsidRDefault="00E60855" w:rsidP="00D705B5">
      <w:pPr>
        <w:pStyle w:val="Titre3"/>
        <w:rPr>
          <w:rFonts w:hint="eastAsia"/>
        </w:rPr>
      </w:pPr>
      <w:bookmarkStart w:id="9" w:name="_Toc212466439"/>
      <w:bookmarkStart w:id="10" w:name="_Toc212471469"/>
      <w:r>
        <w:t xml:space="preserve">1.1.1 - </w:t>
      </w:r>
      <w:r w:rsidR="00044402">
        <w:t>R</w:t>
      </w:r>
      <w:r w:rsidR="007C3751">
        <w:t>éférence 1 - 10 Points</w:t>
      </w:r>
      <w:bookmarkEnd w:id="9"/>
      <w:bookmarkEnd w:id="10"/>
    </w:p>
    <w:p w14:paraId="4BC42A0E" w14:textId="77777777" w:rsidR="007C3751" w:rsidRDefault="007C3751" w:rsidP="007C3751">
      <w:pPr>
        <w:pStyle w:val="Listepuces"/>
        <w:numPr>
          <w:ilvl w:val="0"/>
          <w:numId w:val="0"/>
        </w:numPr>
        <w:spacing w:after="160"/>
      </w:pPr>
      <w:r>
        <w:t>Le candidat présente une première fiche de référence. Il détaillera notamment :</w:t>
      </w:r>
    </w:p>
    <w:p w14:paraId="3F8E3D04" w14:textId="77777777" w:rsidR="007C3751" w:rsidRDefault="007C3751" w:rsidP="007C3751">
      <w:pPr>
        <w:pStyle w:val="Listepuces"/>
        <w:numPr>
          <w:ilvl w:val="0"/>
          <w:numId w:val="0"/>
        </w:numPr>
        <w:spacing w:after="160"/>
      </w:pPr>
    </w:p>
    <w:p w14:paraId="4EC7ABCD" w14:textId="77777777" w:rsidR="007C3751" w:rsidRDefault="007C3751" w:rsidP="00527B80">
      <w:pPr>
        <w:pStyle w:val="Listepuces"/>
        <w:numPr>
          <w:ilvl w:val="0"/>
          <w:numId w:val="0"/>
        </w:numPr>
        <w:spacing w:after="160"/>
        <w:ind w:firstLine="708"/>
      </w:pPr>
      <w:r>
        <w:t>1.</w:t>
      </w:r>
      <w:r>
        <w:tab/>
        <w:t>Nom et nature du client (Le candidat précise s’il s’agit d’un client du secteur public ou du secteur privé),</w:t>
      </w:r>
    </w:p>
    <w:p w14:paraId="5D16C025" w14:textId="77777777" w:rsidR="007C3751" w:rsidRDefault="007C3751" w:rsidP="00527B80">
      <w:pPr>
        <w:pStyle w:val="Listepuces"/>
        <w:numPr>
          <w:ilvl w:val="0"/>
          <w:numId w:val="0"/>
        </w:numPr>
        <w:spacing w:after="160"/>
        <w:ind w:firstLine="708"/>
      </w:pPr>
      <w:r>
        <w:t>2.</w:t>
      </w:r>
      <w:r>
        <w:tab/>
        <w:t>Dates de début et de fin du contrat,</w:t>
      </w:r>
    </w:p>
    <w:p w14:paraId="4CD64221" w14:textId="77777777" w:rsidR="007C3751" w:rsidRDefault="007C3751" w:rsidP="00527B80">
      <w:pPr>
        <w:pStyle w:val="Listepuces"/>
        <w:numPr>
          <w:ilvl w:val="0"/>
          <w:numId w:val="0"/>
        </w:numPr>
        <w:spacing w:after="160"/>
        <w:ind w:firstLine="708"/>
      </w:pPr>
      <w:r>
        <w:t>3.</w:t>
      </w:r>
      <w:r>
        <w:tab/>
        <w:t>Montant du contrat,</w:t>
      </w:r>
    </w:p>
    <w:p w14:paraId="52B3BB09" w14:textId="77777777" w:rsidR="007C3751" w:rsidRDefault="007C3751" w:rsidP="00527B80">
      <w:pPr>
        <w:pStyle w:val="Listepuces"/>
        <w:numPr>
          <w:ilvl w:val="0"/>
          <w:numId w:val="0"/>
        </w:numPr>
        <w:spacing w:after="160"/>
        <w:ind w:firstLine="708"/>
      </w:pPr>
      <w:r>
        <w:t>4.</w:t>
      </w:r>
      <w:r>
        <w:tab/>
        <w:t>Présentation générale du contrat : Le candidat présente la nature des prestations confiées dans le cadre de ce contrat, le contexte et les enjeux associés, le niveau d’exigence attendu,</w:t>
      </w:r>
    </w:p>
    <w:p w14:paraId="541B3A4F" w14:textId="77777777" w:rsidR="007C3751" w:rsidRDefault="007C3751" w:rsidP="00527B80">
      <w:pPr>
        <w:pStyle w:val="Listepuces"/>
        <w:numPr>
          <w:ilvl w:val="0"/>
          <w:numId w:val="0"/>
        </w:numPr>
        <w:spacing w:after="160"/>
        <w:ind w:firstLine="708"/>
      </w:pPr>
      <w:r>
        <w:t>5.</w:t>
      </w:r>
      <w:r>
        <w:tab/>
        <w:t xml:space="preserve">La distance des interconnexions proposées, les latences obtenues, le niveau de disponibilité associée </w:t>
      </w:r>
    </w:p>
    <w:p w14:paraId="3398D413" w14:textId="77777777" w:rsidR="007C3751" w:rsidRDefault="007C3751" w:rsidP="00527B80">
      <w:pPr>
        <w:pStyle w:val="Listepuces"/>
        <w:numPr>
          <w:ilvl w:val="0"/>
          <w:numId w:val="0"/>
        </w:numPr>
        <w:spacing w:after="160"/>
        <w:ind w:firstLine="708"/>
      </w:pPr>
      <w:r>
        <w:t>6.</w:t>
      </w:r>
      <w:r>
        <w:tab/>
        <w:t>Les compétences qu’il a déployées pour mener à bien toutes les prestations du contrat : depuis le projet de déploiement, l’exploitation de la solution, le pilotage,</w:t>
      </w:r>
    </w:p>
    <w:p w14:paraId="090C9B8C" w14:textId="77777777" w:rsidR="007C3751" w:rsidRDefault="007C3751" w:rsidP="00527B80">
      <w:pPr>
        <w:pStyle w:val="Listepuces"/>
        <w:numPr>
          <w:ilvl w:val="0"/>
          <w:numId w:val="0"/>
        </w:numPr>
        <w:spacing w:after="160"/>
        <w:ind w:firstLine="708"/>
      </w:pPr>
      <w:r>
        <w:t>7.</w:t>
      </w:r>
      <w:r>
        <w:tab/>
        <w:t>Les niveaux de service (SLA) inscrits au contrat, les moyens de mesure associés et le niveau de service qu’il délivre réellement. Il précise notamment s’il est engagé sur les latences déployées,</w:t>
      </w:r>
    </w:p>
    <w:p w14:paraId="43B7F7A4" w14:textId="77777777" w:rsidR="007C3751" w:rsidRDefault="007C3751" w:rsidP="00527B80">
      <w:pPr>
        <w:pStyle w:val="Listepuces"/>
        <w:numPr>
          <w:ilvl w:val="0"/>
          <w:numId w:val="0"/>
        </w:numPr>
        <w:spacing w:after="160"/>
        <w:ind w:firstLine="708"/>
      </w:pPr>
      <w:r>
        <w:t>8.</w:t>
      </w:r>
      <w:r>
        <w:tab/>
        <w:t>Les opérateurs d’infrastructure sur lesquels il s’appuie et le pourcentage d’infrastructure qu’il détient en propre (fibres, shelter, pop…)</w:t>
      </w:r>
    </w:p>
    <w:p w14:paraId="03A427BF" w14:textId="77777777" w:rsidR="007C3751" w:rsidRDefault="007C3751" w:rsidP="007C3751">
      <w:pPr>
        <w:pStyle w:val="Listepuces"/>
        <w:numPr>
          <w:ilvl w:val="0"/>
          <w:numId w:val="0"/>
        </w:numPr>
        <w:spacing w:after="160"/>
      </w:pPr>
    </w:p>
    <w:p w14:paraId="4B9583B5" w14:textId="77777777" w:rsidR="007C3751" w:rsidRPr="00527B80" w:rsidRDefault="007C3751" w:rsidP="007C3751">
      <w:pPr>
        <w:pStyle w:val="Listepuces"/>
        <w:numPr>
          <w:ilvl w:val="0"/>
          <w:numId w:val="0"/>
        </w:numPr>
        <w:spacing w:after="160"/>
        <w:rPr>
          <w:rStyle w:val="lev"/>
        </w:rPr>
      </w:pPr>
      <w:r w:rsidRPr="00527B80">
        <w:rPr>
          <w:rStyle w:val="lev"/>
        </w:rPr>
        <w:t xml:space="preserve">Réponse : </w:t>
      </w:r>
    </w:p>
    <w:p w14:paraId="41EA8EDF" w14:textId="77777777" w:rsidR="007C3751" w:rsidRDefault="007C3751" w:rsidP="007C3751">
      <w:pPr>
        <w:pStyle w:val="Listepuces"/>
        <w:numPr>
          <w:ilvl w:val="0"/>
          <w:numId w:val="0"/>
        </w:numPr>
        <w:spacing w:after="160"/>
      </w:pPr>
    </w:p>
    <w:p w14:paraId="5E77CBDD" w14:textId="77777777" w:rsidR="007C3751" w:rsidRDefault="007C3751" w:rsidP="007C3751">
      <w:pPr>
        <w:pStyle w:val="Listepuces"/>
        <w:numPr>
          <w:ilvl w:val="0"/>
          <w:numId w:val="0"/>
        </w:numPr>
        <w:spacing w:after="160"/>
      </w:pPr>
    </w:p>
    <w:p w14:paraId="34D4C8BC" w14:textId="77777777" w:rsidR="007C3751" w:rsidRDefault="007C3751" w:rsidP="007C3751">
      <w:pPr>
        <w:pStyle w:val="Listepuces"/>
        <w:numPr>
          <w:ilvl w:val="0"/>
          <w:numId w:val="0"/>
        </w:numPr>
        <w:spacing w:after="160"/>
      </w:pPr>
    </w:p>
    <w:p w14:paraId="622599E7" w14:textId="77777777" w:rsidR="007C3751" w:rsidRDefault="007C3751" w:rsidP="007C3751">
      <w:pPr>
        <w:pStyle w:val="Listepuces"/>
        <w:numPr>
          <w:ilvl w:val="0"/>
          <w:numId w:val="0"/>
        </w:numPr>
        <w:spacing w:after="160"/>
      </w:pPr>
    </w:p>
    <w:p w14:paraId="578E294E" w14:textId="77777777" w:rsidR="007C3751" w:rsidRDefault="007C3751" w:rsidP="007C3751">
      <w:pPr>
        <w:pStyle w:val="Listepuces"/>
        <w:numPr>
          <w:ilvl w:val="0"/>
          <w:numId w:val="0"/>
        </w:numPr>
        <w:spacing w:after="160"/>
      </w:pPr>
    </w:p>
    <w:p w14:paraId="03D36EE1" w14:textId="77777777" w:rsidR="007C3751" w:rsidRDefault="007C3751" w:rsidP="007C3751">
      <w:pPr>
        <w:pStyle w:val="Listepuces"/>
        <w:numPr>
          <w:ilvl w:val="0"/>
          <w:numId w:val="0"/>
        </w:numPr>
        <w:spacing w:after="160"/>
      </w:pPr>
    </w:p>
    <w:p w14:paraId="61516389" w14:textId="77777777" w:rsidR="007C3751" w:rsidRDefault="007C3751" w:rsidP="007C3751">
      <w:pPr>
        <w:pStyle w:val="Listepuces"/>
        <w:numPr>
          <w:ilvl w:val="0"/>
          <w:numId w:val="0"/>
        </w:numPr>
        <w:spacing w:after="160"/>
      </w:pPr>
    </w:p>
    <w:p w14:paraId="0A6468A6" w14:textId="77777777" w:rsidR="007C3751" w:rsidRDefault="007C3751" w:rsidP="007C3751">
      <w:pPr>
        <w:pStyle w:val="Listepuces"/>
        <w:numPr>
          <w:ilvl w:val="0"/>
          <w:numId w:val="0"/>
        </w:numPr>
        <w:spacing w:after="160"/>
      </w:pPr>
    </w:p>
    <w:p w14:paraId="490F4EAB" w14:textId="35FB2227" w:rsidR="007C3751" w:rsidRPr="006D28E4" w:rsidRDefault="00E60855" w:rsidP="006D28E4">
      <w:pPr>
        <w:pStyle w:val="Titre3"/>
        <w:rPr>
          <w:rFonts w:hint="eastAsia"/>
        </w:rPr>
      </w:pPr>
      <w:bookmarkStart w:id="11" w:name="_Toc212466440"/>
      <w:bookmarkStart w:id="12" w:name="_Toc212471470"/>
      <w:r>
        <w:t xml:space="preserve">1.1.2 - </w:t>
      </w:r>
      <w:r w:rsidR="007C3751" w:rsidRPr="006D28E4">
        <w:t>Référence 2 - 10 Points</w:t>
      </w:r>
      <w:bookmarkEnd w:id="11"/>
      <w:bookmarkEnd w:id="12"/>
    </w:p>
    <w:p w14:paraId="6B49CFF5" w14:textId="77777777" w:rsidR="007C3751" w:rsidRDefault="007C3751" w:rsidP="007C3751">
      <w:pPr>
        <w:pStyle w:val="Listepuces"/>
        <w:numPr>
          <w:ilvl w:val="0"/>
          <w:numId w:val="0"/>
        </w:numPr>
        <w:spacing w:after="160"/>
      </w:pPr>
      <w:r>
        <w:t>Le candidat présente une deuxième fiche de référence. Il détaillera notamment :</w:t>
      </w:r>
    </w:p>
    <w:p w14:paraId="09BBE20B" w14:textId="77777777" w:rsidR="007C3751" w:rsidRDefault="007C3751" w:rsidP="007C3751">
      <w:pPr>
        <w:pStyle w:val="Listepuces"/>
        <w:numPr>
          <w:ilvl w:val="0"/>
          <w:numId w:val="0"/>
        </w:numPr>
        <w:spacing w:after="160"/>
      </w:pPr>
    </w:p>
    <w:p w14:paraId="07DB732D" w14:textId="77777777" w:rsidR="007C3751" w:rsidRDefault="007C3751" w:rsidP="007C3751">
      <w:pPr>
        <w:pStyle w:val="Listepuces"/>
        <w:numPr>
          <w:ilvl w:val="0"/>
          <w:numId w:val="0"/>
        </w:numPr>
        <w:spacing w:after="160"/>
      </w:pPr>
      <w:r>
        <w:t>1.</w:t>
      </w:r>
      <w:r>
        <w:tab/>
        <w:t>Nom et nature du client (Le candidat précise s’il s’agit d’un client du secteur public ou du secteur privé),</w:t>
      </w:r>
    </w:p>
    <w:p w14:paraId="08DE3B26" w14:textId="77777777" w:rsidR="007C3751" w:rsidRDefault="007C3751" w:rsidP="007C3751">
      <w:pPr>
        <w:pStyle w:val="Listepuces"/>
        <w:numPr>
          <w:ilvl w:val="0"/>
          <w:numId w:val="0"/>
        </w:numPr>
        <w:spacing w:after="160"/>
      </w:pPr>
      <w:r>
        <w:t>2.</w:t>
      </w:r>
      <w:r>
        <w:tab/>
        <w:t>Dates de début et de fin du contrat,</w:t>
      </w:r>
    </w:p>
    <w:p w14:paraId="508FE450" w14:textId="77777777" w:rsidR="007C3751" w:rsidRDefault="007C3751" w:rsidP="007C3751">
      <w:pPr>
        <w:pStyle w:val="Listepuces"/>
        <w:numPr>
          <w:ilvl w:val="0"/>
          <w:numId w:val="0"/>
        </w:numPr>
        <w:spacing w:after="160"/>
      </w:pPr>
      <w:r>
        <w:t>3.</w:t>
      </w:r>
      <w:r>
        <w:tab/>
        <w:t>Montant du contrat,</w:t>
      </w:r>
    </w:p>
    <w:p w14:paraId="3B36C427" w14:textId="77777777" w:rsidR="007C3751" w:rsidRDefault="007C3751" w:rsidP="007C3751">
      <w:pPr>
        <w:pStyle w:val="Listepuces"/>
        <w:numPr>
          <w:ilvl w:val="0"/>
          <w:numId w:val="0"/>
        </w:numPr>
        <w:spacing w:after="160"/>
      </w:pPr>
      <w:r>
        <w:t>4.</w:t>
      </w:r>
      <w:r>
        <w:tab/>
        <w:t>Présentation générale du contrat : Le candidat présente la nature des prestations confiées dans le cadre de ce contrat, le contexte et les enjeux associés, le niveau d’exigence attendu,</w:t>
      </w:r>
    </w:p>
    <w:p w14:paraId="3F0FE602" w14:textId="77777777" w:rsidR="007C3751" w:rsidRDefault="007C3751" w:rsidP="007C3751">
      <w:pPr>
        <w:pStyle w:val="Listepuces"/>
        <w:numPr>
          <w:ilvl w:val="0"/>
          <w:numId w:val="0"/>
        </w:numPr>
        <w:spacing w:after="160"/>
      </w:pPr>
      <w:r>
        <w:t>5.</w:t>
      </w:r>
      <w:r>
        <w:tab/>
        <w:t>La distance des interconnexions proposées, les latences obtenues, le niveau de disponibilité associée (nombre de 9),</w:t>
      </w:r>
    </w:p>
    <w:p w14:paraId="5FF7AC66" w14:textId="77777777" w:rsidR="007C3751" w:rsidRDefault="007C3751" w:rsidP="007C3751">
      <w:pPr>
        <w:pStyle w:val="Listepuces"/>
        <w:numPr>
          <w:ilvl w:val="0"/>
          <w:numId w:val="0"/>
        </w:numPr>
        <w:spacing w:after="160"/>
      </w:pPr>
      <w:r>
        <w:t>6.</w:t>
      </w:r>
      <w:r>
        <w:tab/>
        <w:t>Les compétences qu’il a déployées pour mener à bien toutes les prestations du contrat : depuis le projet de déploiement, l’exploitation de la solution, le pilotage,</w:t>
      </w:r>
    </w:p>
    <w:p w14:paraId="3B9D9E72" w14:textId="77777777" w:rsidR="007C3751" w:rsidRDefault="007C3751" w:rsidP="007C3751">
      <w:pPr>
        <w:pStyle w:val="Listepuces"/>
        <w:numPr>
          <w:ilvl w:val="0"/>
          <w:numId w:val="0"/>
        </w:numPr>
        <w:spacing w:after="160"/>
      </w:pPr>
      <w:r>
        <w:t>7.</w:t>
      </w:r>
      <w:r>
        <w:tab/>
        <w:t>Les niveaux de service (SLA) inscrits au contrat, les moyens de mesure associés et le niveau de service qu’il délivre réellement. Il précise notamment s’il est engagé sur les latences déployées,</w:t>
      </w:r>
    </w:p>
    <w:p w14:paraId="28D449A4" w14:textId="77777777" w:rsidR="007C3751" w:rsidRDefault="007C3751" w:rsidP="007C3751">
      <w:pPr>
        <w:pStyle w:val="Listepuces"/>
        <w:numPr>
          <w:ilvl w:val="0"/>
          <w:numId w:val="0"/>
        </w:numPr>
        <w:spacing w:after="160"/>
      </w:pPr>
      <w:r>
        <w:t>8.</w:t>
      </w:r>
      <w:r>
        <w:tab/>
        <w:t>Les opérateurs d’infrastructure sur lesquels il s’appuie et le pourcentage d’infrastructure qu’il détient en propre (fibres, shelter, pop…)</w:t>
      </w:r>
    </w:p>
    <w:p w14:paraId="7319E454" w14:textId="77777777" w:rsidR="007C3751" w:rsidRDefault="007C3751" w:rsidP="007C3751">
      <w:pPr>
        <w:pStyle w:val="Listepuces"/>
        <w:numPr>
          <w:ilvl w:val="0"/>
          <w:numId w:val="0"/>
        </w:numPr>
        <w:spacing w:after="160"/>
      </w:pPr>
    </w:p>
    <w:p w14:paraId="43595CDB" w14:textId="77777777" w:rsidR="007C3751" w:rsidRPr="006D28E4" w:rsidRDefault="007C3751" w:rsidP="007C3751">
      <w:pPr>
        <w:pStyle w:val="Listepuces"/>
        <w:numPr>
          <w:ilvl w:val="0"/>
          <w:numId w:val="0"/>
        </w:numPr>
        <w:spacing w:after="160"/>
        <w:rPr>
          <w:rStyle w:val="lev"/>
        </w:rPr>
      </w:pPr>
      <w:r w:rsidRPr="006D28E4">
        <w:rPr>
          <w:rStyle w:val="lev"/>
        </w:rPr>
        <w:t xml:space="preserve">Réponse : </w:t>
      </w:r>
    </w:p>
    <w:p w14:paraId="564C1E97" w14:textId="77777777" w:rsidR="007C3751" w:rsidRDefault="007C3751" w:rsidP="007C3751">
      <w:pPr>
        <w:pStyle w:val="Listepuces"/>
        <w:numPr>
          <w:ilvl w:val="0"/>
          <w:numId w:val="0"/>
        </w:numPr>
        <w:spacing w:after="160"/>
      </w:pPr>
    </w:p>
    <w:p w14:paraId="413E6950" w14:textId="77777777" w:rsidR="007C3751" w:rsidRDefault="007C3751" w:rsidP="007C3751">
      <w:pPr>
        <w:pStyle w:val="Listepuces"/>
        <w:numPr>
          <w:ilvl w:val="0"/>
          <w:numId w:val="0"/>
        </w:numPr>
        <w:spacing w:after="160"/>
      </w:pPr>
    </w:p>
    <w:p w14:paraId="125AEF77" w14:textId="77777777" w:rsidR="007C3751" w:rsidRDefault="007C3751" w:rsidP="007C3751">
      <w:pPr>
        <w:pStyle w:val="Listepuces"/>
        <w:numPr>
          <w:ilvl w:val="0"/>
          <w:numId w:val="0"/>
        </w:numPr>
        <w:spacing w:after="160"/>
      </w:pPr>
    </w:p>
    <w:p w14:paraId="45A1740F" w14:textId="77777777" w:rsidR="007C3751" w:rsidRDefault="007C3751" w:rsidP="007C3751">
      <w:pPr>
        <w:pStyle w:val="Listepuces"/>
        <w:numPr>
          <w:ilvl w:val="0"/>
          <w:numId w:val="0"/>
        </w:numPr>
        <w:spacing w:after="160"/>
      </w:pPr>
    </w:p>
    <w:p w14:paraId="5DEE3665" w14:textId="77777777" w:rsidR="007C3751" w:rsidRDefault="007C3751" w:rsidP="007C3751">
      <w:pPr>
        <w:pStyle w:val="Listepuces"/>
        <w:numPr>
          <w:ilvl w:val="0"/>
          <w:numId w:val="0"/>
        </w:numPr>
        <w:spacing w:after="160"/>
      </w:pPr>
    </w:p>
    <w:p w14:paraId="16A99D75" w14:textId="77777777" w:rsidR="007C3751" w:rsidRDefault="007C3751" w:rsidP="007C3751">
      <w:pPr>
        <w:pStyle w:val="Listepuces"/>
        <w:numPr>
          <w:ilvl w:val="0"/>
          <w:numId w:val="0"/>
        </w:numPr>
        <w:spacing w:after="160"/>
      </w:pPr>
    </w:p>
    <w:p w14:paraId="040A400A" w14:textId="3359BAD6" w:rsidR="007C3751" w:rsidRDefault="00E60855" w:rsidP="006D28E4">
      <w:pPr>
        <w:pStyle w:val="Titre3"/>
        <w:rPr>
          <w:rFonts w:hint="eastAsia"/>
        </w:rPr>
      </w:pPr>
      <w:bookmarkStart w:id="13" w:name="_Toc212466441"/>
      <w:bookmarkStart w:id="14" w:name="_Toc212471471"/>
      <w:r>
        <w:t xml:space="preserve">1.1.3 - </w:t>
      </w:r>
      <w:r w:rsidR="007C3751">
        <w:t>Référence 3 - 10 Points</w:t>
      </w:r>
      <w:bookmarkEnd w:id="13"/>
      <w:bookmarkEnd w:id="14"/>
    </w:p>
    <w:p w14:paraId="18476B65" w14:textId="77777777" w:rsidR="007C3751" w:rsidRDefault="007C3751" w:rsidP="007C3751">
      <w:pPr>
        <w:pStyle w:val="Listepuces"/>
        <w:numPr>
          <w:ilvl w:val="0"/>
          <w:numId w:val="0"/>
        </w:numPr>
        <w:spacing w:after="160"/>
      </w:pPr>
      <w:r>
        <w:t>Le candidat présente une troisième fiche de référence. Il détaillera notamment :</w:t>
      </w:r>
    </w:p>
    <w:p w14:paraId="06EFB82B" w14:textId="77777777" w:rsidR="007C3751" w:rsidRDefault="007C3751" w:rsidP="007C3751">
      <w:pPr>
        <w:pStyle w:val="Listepuces"/>
        <w:numPr>
          <w:ilvl w:val="0"/>
          <w:numId w:val="0"/>
        </w:numPr>
        <w:spacing w:after="160"/>
      </w:pPr>
    </w:p>
    <w:p w14:paraId="3578FF1F" w14:textId="77777777" w:rsidR="007C3751" w:rsidRDefault="007C3751" w:rsidP="007C3751">
      <w:pPr>
        <w:pStyle w:val="Listepuces"/>
        <w:numPr>
          <w:ilvl w:val="0"/>
          <w:numId w:val="0"/>
        </w:numPr>
        <w:spacing w:after="160"/>
      </w:pPr>
      <w:r>
        <w:lastRenderedPageBreak/>
        <w:t>1.</w:t>
      </w:r>
      <w:r>
        <w:tab/>
        <w:t>Nom et nature du client (Le candidat précise s’il s’agit d’un client du secteur public ou du secteur privé),</w:t>
      </w:r>
    </w:p>
    <w:p w14:paraId="7DE01642" w14:textId="77777777" w:rsidR="007C3751" w:rsidRDefault="007C3751" w:rsidP="007C3751">
      <w:pPr>
        <w:pStyle w:val="Listepuces"/>
        <w:numPr>
          <w:ilvl w:val="0"/>
          <w:numId w:val="0"/>
        </w:numPr>
        <w:spacing w:after="160"/>
      </w:pPr>
      <w:r>
        <w:t>2.</w:t>
      </w:r>
      <w:r>
        <w:tab/>
        <w:t>Dates de début et de fin du contrat,</w:t>
      </w:r>
    </w:p>
    <w:p w14:paraId="18C2E58E" w14:textId="77777777" w:rsidR="007C3751" w:rsidRDefault="007C3751" w:rsidP="007C3751">
      <w:pPr>
        <w:pStyle w:val="Listepuces"/>
        <w:numPr>
          <w:ilvl w:val="0"/>
          <w:numId w:val="0"/>
        </w:numPr>
        <w:spacing w:after="160"/>
      </w:pPr>
      <w:r>
        <w:t>3.</w:t>
      </w:r>
      <w:r>
        <w:tab/>
        <w:t>Montant du contrat,</w:t>
      </w:r>
    </w:p>
    <w:p w14:paraId="07ED2A91" w14:textId="77777777" w:rsidR="007C3751" w:rsidRDefault="007C3751" w:rsidP="007C3751">
      <w:pPr>
        <w:pStyle w:val="Listepuces"/>
        <w:numPr>
          <w:ilvl w:val="0"/>
          <w:numId w:val="0"/>
        </w:numPr>
        <w:spacing w:after="160"/>
      </w:pPr>
      <w:r>
        <w:t>4.</w:t>
      </w:r>
      <w:r>
        <w:tab/>
        <w:t>Présentation générale du contrat : Le candidat présente la nature des prestations confiées dans le cadre de ce contrat, le contexte et les enjeux associés, le niveau d’exigence attendu,</w:t>
      </w:r>
    </w:p>
    <w:p w14:paraId="3086B612" w14:textId="77777777" w:rsidR="007C3751" w:rsidRDefault="007C3751" w:rsidP="007C3751">
      <w:pPr>
        <w:pStyle w:val="Listepuces"/>
        <w:numPr>
          <w:ilvl w:val="0"/>
          <w:numId w:val="0"/>
        </w:numPr>
        <w:spacing w:after="160"/>
      </w:pPr>
      <w:r>
        <w:t>5.</w:t>
      </w:r>
      <w:r>
        <w:tab/>
        <w:t>La distance des interconnexions proposées, les latences obtenues, le niveau de disponibilité associée (nombre de 9),</w:t>
      </w:r>
    </w:p>
    <w:p w14:paraId="3B03AFA0" w14:textId="77777777" w:rsidR="007C3751" w:rsidRDefault="007C3751" w:rsidP="007C3751">
      <w:pPr>
        <w:pStyle w:val="Listepuces"/>
        <w:numPr>
          <w:ilvl w:val="0"/>
          <w:numId w:val="0"/>
        </w:numPr>
        <w:spacing w:after="160"/>
      </w:pPr>
      <w:r>
        <w:t>6.</w:t>
      </w:r>
      <w:r>
        <w:tab/>
        <w:t>Les compétences qu’il a déployées pour mener à bien toutes les prestations du contrat : depuis le projet de déploiement, l’exploitation de la solution, le pilotage,</w:t>
      </w:r>
    </w:p>
    <w:p w14:paraId="177553DC" w14:textId="77777777" w:rsidR="007C3751" w:rsidRDefault="007C3751" w:rsidP="007C3751">
      <w:pPr>
        <w:pStyle w:val="Listepuces"/>
        <w:numPr>
          <w:ilvl w:val="0"/>
          <w:numId w:val="0"/>
        </w:numPr>
        <w:spacing w:after="160"/>
      </w:pPr>
      <w:r>
        <w:t>7.</w:t>
      </w:r>
      <w:r>
        <w:tab/>
        <w:t>Les niveaux de service (SLA) inscrits au contrat, les moyens de mesure associés et le niveau de service qu’il délivre réellement. Il précise notamment s’il est engagé sur les latences déployées,</w:t>
      </w:r>
    </w:p>
    <w:p w14:paraId="0B1EE462" w14:textId="77777777" w:rsidR="007C3751" w:rsidRDefault="007C3751" w:rsidP="007C3751">
      <w:pPr>
        <w:pStyle w:val="Listepuces"/>
        <w:numPr>
          <w:ilvl w:val="0"/>
          <w:numId w:val="0"/>
        </w:numPr>
        <w:spacing w:after="160"/>
      </w:pPr>
      <w:r>
        <w:t>8.</w:t>
      </w:r>
      <w:r>
        <w:tab/>
        <w:t>Les opérateurs d’infrastructure sur lesquels il s’appuie et le pourcentage d’infrastructure qu’il détient en propre (fibres, shelter, pop…)</w:t>
      </w:r>
    </w:p>
    <w:p w14:paraId="3B2C45B0" w14:textId="77777777" w:rsidR="007C3751" w:rsidRDefault="007C3751" w:rsidP="00044402">
      <w:pPr>
        <w:pStyle w:val="Listepuces"/>
        <w:numPr>
          <w:ilvl w:val="0"/>
          <w:numId w:val="0"/>
        </w:numPr>
        <w:spacing w:after="160"/>
      </w:pPr>
    </w:p>
    <w:p w14:paraId="6F74F850" w14:textId="2C7A52B8" w:rsidR="00E11F31" w:rsidRDefault="007C3751" w:rsidP="007C3751">
      <w:pPr>
        <w:pStyle w:val="Listepuces"/>
        <w:numPr>
          <w:ilvl w:val="0"/>
          <w:numId w:val="0"/>
        </w:numPr>
        <w:spacing w:after="160"/>
        <w:ind w:left="227"/>
        <w:rPr>
          <w:rStyle w:val="lev"/>
        </w:rPr>
      </w:pPr>
      <w:r w:rsidRPr="006D28E4">
        <w:rPr>
          <w:rStyle w:val="lev"/>
        </w:rPr>
        <w:t>Réponse :</w:t>
      </w:r>
    </w:p>
    <w:p w14:paraId="020035B3" w14:textId="77777777" w:rsidR="00E5557A" w:rsidRPr="00E5557A" w:rsidRDefault="00E5557A" w:rsidP="00E5557A"/>
    <w:p w14:paraId="1CACFA64" w14:textId="77777777" w:rsidR="00E5557A" w:rsidRPr="00E5557A" w:rsidRDefault="00E5557A" w:rsidP="00E5557A"/>
    <w:p w14:paraId="50A775B6" w14:textId="77777777" w:rsidR="00E5557A" w:rsidRPr="00E5557A" w:rsidRDefault="00E5557A" w:rsidP="00E5557A"/>
    <w:p w14:paraId="2E8259EF" w14:textId="77777777" w:rsidR="00E5557A" w:rsidRPr="00E5557A" w:rsidRDefault="00E5557A" w:rsidP="00E5557A"/>
    <w:p w14:paraId="5AA17F80" w14:textId="77777777" w:rsidR="00E5557A" w:rsidRPr="00E5557A" w:rsidRDefault="00E5557A" w:rsidP="00E5557A"/>
    <w:p w14:paraId="5C73AF27" w14:textId="77777777" w:rsidR="00E5557A" w:rsidRPr="00E5557A" w:rsidRDefault="00E5557A" w:rsidP="00E5557A"/>
    <w:p w14:paraId="4B9B0933" w14:textId="77777777" w:rsidR="00E5557A" w:rsidRPr="00E5557A" w:rsidRDefault="00E5557A" w:rsidP="00E5557A"/>
    <w:p w14:paraId="08AABBC7" w14:textId="77777777" w:rsidR="00E5557A" w:rsidRPr="00E5557A" w:rsidRDefault="00E5557A" w:rsidP="00E5557A"/>
    <w:p w14:paraId="790139EE" w14:textId="27B38740" w:rsidR="0062038A" w:rsidRPr="00DB5DFB" w:rsidRDefault="0037574A" w:rsidP="0000518D">
      <w:pPr>
        <w:pStyle w:val="Titre2"/>
        <w:numPr>
          <w:ilvl w:val="1"/>
          <w:numId w:val="15"/>
        </w:numPr>
        <w:ind w:left="426" w:hanging="426"/>
        <w:rPr>
          <w:rFonts w:hint="eastAsia"/>
        </w:rPr>
      </w:pPr>
      <w:bookmarkStart w:id="15" w:name="_Toc212471472"/>
      <w:bookmarkStart w:id="16" w:name="_Toc212466442"/>
      <w:r w:rsidRPr="00DB5DFB">
        <w:t>- Equipements techniques - 20 Points</w:t>
      </w:r>
      <w:bookmarkEnd w:id="15"/>
    </w:p>
    <w:p w14:paraId="35F1EF4C" w14:textId="77777777" w:rsidR="00DB5DFB" w:rsidRDefault="00DB5DFB" w:rsidP="00DB5DFB">
      <w:r>
        <w:t>Le candidat décrit, de manière détaillée, les équipements techniques, notamment les infrastructures constituant son propre réseau, ses points de présence (PoP) et ses éventuels partenariats avec des opérateurs tiers.</w:t>
      </w:r>
    </w:p>
    <w:p w14:paraId="32D200F5" w14:textId="1D76147F" w:rsidR="00DB5DFB" w:rsidRPr="00DB5DFB" w:rsidRDefault="00DB5DFB" w:rsidP="00DB5DFB">
      <w:pPr>
        <w:rPr>
          <w:rStyle w:val="lev"/>
        </w:rPr>
      </w:pPr>
      <w:r w:rsidRPr="00DB5DFB">
        <w:rPr>
          <w:rStyle w:val="lev"/>
        </w:rPr>
        <w:t>Réponse :</w:t>
      </w:r>
    </w:p>
    <w:p w14:paraId="460FD04F" w14:textId="77777777" w:rsidR="0037574A" w:rsidRPr="0037574A" w:rsidRDefault="0037574A" w:rsidP="00DB5DFB"/>
    <w:p w14:paraId="1A790E0A" w14:textId="368D18C4" w:rsidR="00AA4583" w:rsidRPr="003C3E76" w:rsidRDefault="003C3E76" w:rsidP="003C3E76">
      <w:pPr>
        <w:pStyle w:val="Titre2"/>
        <w:rPr>
          <w:rFonts w:hint="eastAsia"/>
        </w:rPr>
      </w:pPr>
      <w:bookmarkStart w:id="17" w:name="_Toc212471473"/>
      <w:r>
        <w:lastRenderedPageBreak/>
        <w:t>1.</w:t>
      </w:r>
      <w:r w:rsidR="0037574A">
        <w:t>3</w:t>
      </w:r>
      <w:r>
        <w:t xml:space="preserve"> - </w:t>
      </w:r>
      <w:r w:rsidR="00AA4583" w:rsidRPr="003C3E76">
        <w:t>Effectifs - 15 Points</w:t>
      </w:r>
      <w:bookmarkEnd w:id="16"/>
      <w:bookmarkEnd w:id="17"/>
      <w:r w:rsidR="00AA4583" w:rsidRPr="003C3E76">
        <w:t xml:space="preserve"> </w:t>
      </w:r>
    </w:p>
    <w:p w14:paraId="311C5147" w14:textId="77777777" w:rsidR="00AA4583" w:rsidRPr="00AA4583" w:rsidRDefault="00AA4583" w:rsidP="00AA4583">
      <w:r w:rsidRPr="00AA4583">
        <w:t>Le candidat détaille ses effectifs susceptibles d’intervenir sur les opérations du marché :</w:t>
      </w:r>
    </w:p>
    <w:tbl>
      <w:tblPr>
        <w:tblW w:w="88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7351"/>
      </w:tblGrid>
      <w:tr w:rsidR="00474B20" w:rsidRPr="007650CC" w14:paraId="59BDE07D" w14:textId="77777777" w:rsidTr="006D22F7">
        <w:trPr>
          <w:trHeight w:val="300"/>
        </w:trPr>
        <w:tc>
          <w:tcPr>
            <w:tcW w:w="1469" w:type="dxa"/>
            <w:vAlign w:val="center"/>
          </w:tcPr>
          <w:p w14:paraId="2D409706" w14:textId="77777777" w:rsidR="00474B20" w:rsidRPr="007650CC" w:rsidRDefault="00474B20">
            <w:pPr>
              <w:jc w:val="both"/>
              <w:rPr>
                <w:rFonts w:eastAsia="Calibri"/>
              </w:rPr>
            </w:pPr>
            <w:r w:rsidRPr="007650CC">
              <w:rPr>
                <w:rFonts w:eastAsia="Calibri"/>
              </w:rPr>
              <w:t>2022</w:t>
            </w:r>
          </w:p>
        </w:tc>
        <w:tc>
          <w:tcPr>
            <w:tcW w:w="7351" w:type="dxa"/>
            <w:vAlign w:val="center"/>
          </w:tcPr>
          <w:p w14:paraId="21EE9B05" w14:textId="77777777" w:rsidR="00474B20" w:rsidRPr="007650CC" w:rsidRDefault="00474B20">
            <w:pPr>
              <w:jc w:val="both"/>
              <w:rPr>
                <w:rFonts w:eastAsia="Calibri"/>
              </w:rPr>
            </w:pPr>
          </w:p>
        </w:tc>
      </w:tr>
      <w:tr w:rsidR="00474B20" w:rsidRPr="007650CC" w14:paraId="2F9FE0C8" w14:textId="77777777" w:rsidTr="006D22F7">
        <w:trPr>
          <w:trHeight w:val="300"/>
        </w:trPr>
        <w:tc>
          <w:tcPr>
            <w:tcW w:w="1469" w:type="dxa"/>
            <w:vAlign w:val="center"/>
          </w:tcPr>
          <w:p w14:paraId="6459F4CC" w14:textId="77777777" w:rsidR="00474B20" w:rsidRPr="007650CC" w:rsidRDefault="00474B20">
            <w:pPr>
              <w:jc w:val="both"/>
              <w:rPr>
                <w:rFonts w:eastAsia="Calibri"/>
              </w:rPr>
            </w:pPr>
            <w:r w:rsidRPr="007650CC">
              <w:rPr>
                <w:rFonts w:eastAsia="Calibri"/>
              </w:rPr>
              <w:t>2023</w:t>
            </w:r>
          </w:p>
        </w:tc>
        <w:tc>
          <w:tcPr>
            <w:tcW w:w="7351" w:type="dxa"/>
            <w:vAlign w:val="center"/>
          </w:tcPr>
          <w:p w14:paraId="6A112AB2" w14:textId="77777777" w:rsidR="00474B20" w:rsidRPr="007650CC" w:rsidRDefault="00474B20">
            <w:pPr>
              <w:jc w:val="both"/>
              <w:rPr>
                <w:rFonts w:eastAsia="Calibri"/>
              </w:rPr>
            </w:pPr>
          </w:p>
        </w:tc>
      </w:tr>
      <w:tr w:rsidR="00474B20" w:rsidRPr="007650CC" w14:paraId="13D96FD2" w14:textId="77777777" w:rsidTr="006D22F7">
        <w:trPr>
          <w:trHeight w:val="300"/>
        </w:trPr>
        <w:tc>
          <w:tcPr>
            <w:tcW w:w="1469" w:type="dxa"/>
            <w:vAlign w:val="center"/>
          </w:tcPr>
          <w:p w14:paraId="237F24A3" w14:textId="77777777" w:rsidR="00474B20" w:rsidRPr="007650CC" w:rsidRDefault="00474B20">
            <w:pPr>
              <w:jc w:val="both"/>
              <w:rPr>
                <w:rFonts w:eastAsia="Calibri"/>
              </w:rPr>
            </w:pPr>
            <w:r w:rsidRPr="007650CC">
              <w:rPr>
                <w:rFonts w:eastAsia="Calibri"/>
              </w:rPr>
              <w:t>2024</w:t>
            </w:r>
          </w:p>
        </w:tc>
        <w:tc>
          <w:tcPr>
            <w:tcW w:w="7351" w:type="dxa"/>
            <w:vAlign w:val="center"/>
          </w:tcPr>
          <w:p w14:paraId="5FAD3BBB" w14:textId="77777777" w:rsidR="00474B20" w:rsidRPr="007650CC" w:rsidRDefault="00474B20">
            <w:pPr>
              <w:jc w:val="both"/>
              <w:rPr>
                <w:rFonts w:eastAsia="Calibri"/>
              </w:rPr>
            </w:pPr>
          </w:p>
        </w:tc>
      </w:tr>
    </w:tbl>
    <w:p w14:paraId="3DD1F5C7" w14:textId="77777777" w:rsidR="00AA4583" w:rsidRPr="00AA4583" w:rsidRDefault="00AA4583" w:rsidP="00AA4583"/>
    <w:p w14:paraId="3ACEB0BB" w14:textId="77777777" w:rsidR="00AA4583" w:rsidRPr="00AA4583" w:rsidRDefault="00AA4583" w:rsidP="00AA4583">
      <w:r w:rsidRPr="00AA4583">
        <w:t>Le soumissionnaire détaillera notamment dans ce cadre :</w:t>
      </w:r>
    </w:p>
    <w:p w14:paraId="265EBCD1" w14:textId="77777777" w:rsidR="00AA4583" w:rsidRPr="00AA4583" w:rsidRDefault="00AA4583" w:rsidP="00474B20">
      <w:pPr>
        <w:ind w:left="708"/>
      </w:pPr>
      <w:r w:rsidRPr="00AA4583">
        <w:t>1.</w:t>
      </w:r>
      <w:r w:rsidRPr="00AA4583">
        <w:tab/>
        <w:t>Implantation des sites et répartition des effectifs,</w:t>
      </w:r>
    </w:p>
    <w:p w14:paraId="1B7E7153" w14:textId="77777777" w:rsidR="00AA4583" w:rsidRPr="00AA4583" w:rsidRDefault="00AA4583" w:rsidP="00474B20">
      <w:pPr>
        <w:ind w:left="708"/>
      </w:pPr>
      <w:r w:rsidRPr="00AA4583">
        <w:t>2.</w:t>
      </w:r>
      <w:r w:rsidRPr="00AA4583">
        <w:tab/>
        <w:t>Sa politique de gestion des ressources (politique permettant de maintenir les effectifs en place),</w:t>
      </w:r>
    </w:p>
    <w:p w14:paraId="6E20B72A" w14:textId="1FFDA27C" w:rsidR="00AA4583" w:rsidRPr="00AA4583" w:rsidRDefault="00AA4583" w:rsidP="00474B20">
      <w:pPr>
        <w:ind w:left="708"/>
      </w:pPr>
      <w:r w:rsidRPr="00AA4583">
        <w:t>3.</w:t>
      </w:r>
      <w:r w:rsidRPr="00AA4583">
        <w:tab/>
        <w:t xml:space="preserve">Sa politique et ses modalités de recrutement </w:t>
      </w:r>
    </w:p>
    <w:p w14:paraId="68BAAEAC" w14:textId="781FC0FD" w:rsidR="00E5557A" w:rsidRDefault="00AA4583" w:rsidP="00AA4583">
      <w:pPr>
        <w:rPr>
          <w:rStyle w:val="lev"/>
        </w:rPr>
      </w:pPr>
      <w:r w:rsidRPr="00474B20">
        <w:rPr>
          <w:rStyle w:val="lev"/>
        </w:rPr>
        <w:t>Réponse :</w:t>
      </w:r>
    </w:p>
    <w:p w14:paraId="1FFEF16A" w14:textId="77777777" w:rsidR="009701B0" w:rsidRDefault="009701B0" w:rsidP="009701B0"/>
    <w:p w14:paraId="1C11F566" w14:textId="77777777" w:rsidR="009701B0" w:rsidRDefault="009701B0" w:rsidP="009701B0"/>
    <w:p w14:paraId="32ED593C" w14:textId="77777777" w:rsidR="009701B0" w:rsidRDefault="009701B0" w:rsidP="009701B0"/>
    <w:p w14:paraId="4BE653B8" w14:textId="77777777" w:rsidR="009701B0" w:rsidRDefault="009701B0" w:rsidP="009701B0"/>
    <w:p w14:paraId="06C34BDB" w14:textId="77777777" w:rsidR="009701B0" w:rsidRDefault="009701B0" w:rsidP="009701B0"/>
    <w:p w14:paraId="3085CDDF" w14:textId="77777777" w:rsidR="009701B0" w:rsidRDefault="009701B0" w:rsidP="009701B0"/>
    <w:p w14:paraId="2C61728B" w14:textId="77777777" w:rsidR="009701B0" w:rsidRDefault="009701B0" w:rsidP="009701B0"/>
    <w:p w14:paraId="4B0D8CFD" w14:textId="77777777" w:rsidR="009701B0" w:rsidRDefault="009701B0" w:rsidP="009701B0"/>
    <w:p w14:paraId="656932FE" w14:textId="77777777" w:rsidR="009701B0" w:rsidRDefault="009701B0" w:rsidP="009701B0"/>
    <w:p w14:paraId="2518D3D4" w14:textId="77777777" w:rsidR="009701B0" w:rsidRDefault="009701B0" w:rsidP="009701B0"/>
    <w:p w14:paraId="75C93187" w14:textId="77777777" w:rsidR="009701B0" w:rsidRDefault="009701B0" w:rsidP="009701B0"/>
    <w:p w14:paraId="778530D7" w14:textId="77777777" w:rsidR="009701B0" w:rsidRDefault="009701B0" w:rsidP="009701B0"/>
    <w:p w14:paraId="28F8FD24" w14:textId="77777777" w:rsidR="009701B0" w:rsidRDefault="009701B0" w:rsidP="009701B0"/>
    <w:p w14:paraId="6D0F8D15" w14:textId="35B3CACA" w:rsidR="002A3449" w:rsidRDefault="003C3E76" w:rsidP="00B702A5">
      <w:pPr>
        <w:pStyle w:val="Titre2"/>
        <w:rPr>
          <w:rFonts w:hint="eastAsia"/>
        </w:rPr>
      </w:pPr>
      <w:bookmarkStart w:id="18" w:name="_Toc212466443"/>
      <w:bookmarkStart w:id="19" w:name="_Toc212471474"/>
      <w:r>
        <w:lastRenderedPageBreak/>
        <w:t>1.</w:t>
      </w:r>
      <w:r w:rsidR="00AC7F3A">
        <w:t>4</w:t>
      </w:r>
      <w:r>
        <w:t xml:space="preserve"> - </w:t>
      </w:r>
      <w:r w:rsidR="002A3449">
        <w:t>Titres d’études et professionnels - 15 Points</w:t>
      </w:r>
      <w:bookmarkEnd w:id="18"/>
      <w:bookmarkEnd w:id="19"/>
      <w:r w:rsidR="002A3449">
        <w:t xml:space="preserve"> </w:t>
      </w:r>
    </w:p>
    <w:p w14:paraId="22056384" w14:textId="0AB836E4" w:rsidR="002A3449" w:rsidRDefault="002A3449" w:rsidP="002A3449">
      <w:r>
        <w:t>Le candidat présente les capacités techniques et professionnelles dont il dispose qui selon lui sont un facteur de succès à réaliser la prestation sous tous ses aspects (gestion de projet, intégration technique, exploitation, etc.). Il indique les titres d’études et professionnels dont il dispose.</w:t>
      </w:r>
    </w:p>
    <w:p w14:paraId="43C7708E" w14:textId="77777777" w:rsidR="002A3449" w:rsidRPr="004A4275" w:rsidRDefault="002A3449" w:rsidP="002A3449">
      <w:pPr>
        <w:rPr>
          <w:rStyle w:val="lev"/>
        </w:rPr>
      </w:pPr>
      <w:r w:rsidRPr="004A4275">
        <w:rPr>
          <w:rStyle w:val="lev"/>
        </w:rPr>
        <w:t xml:space="preserve">Réponse : </w:t>
      </w:r>
    </w:p>
    <w:tbl>
      <w:tblPr>
        <w:tblW w:w="87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418"/>
        <w:gridCol w:w="1961"/>
        <w:gridCol w:w="1582"/>
        <w:gridCol w:w="1428"/>
      </w:tblGrid>
      <w:tr w:rsidR="00B702A5" w:rsidRPr="00B702A5" w14:paraId="546C21B5" w14:textId="77777777" w:rsidTr="006D22F7">
        <w:tc>
          <w:tcPr>
            <w:tcW w:w="2410" w:type="dxa"/>
            <w:vAlign w:val="center"/>
          </w:tcPr>
          <w:p w14:paraId="086DB2CC" w14:textId="77777777" w:rsidR="00B702A5" w:rsidRPr="00B702A5" w:rsidRDefault="00B702A5" w:rsidP="008F579B">
            <w:pPr>
              <w:spacing w:after="160"/>
              <w:rPr>
                <w:rFonts w:ascii="Marianne" w:eastAsia="Calibri" w:hAnsi="Marianne" w:cs="Arial"/>
                <w:color w:val="auto"/>
                <w:spacing w:val="0"/>
              </w:rPr>
            </w:pPr>
            <w:r w:rsidRPr="00B702A5">
              <w:rPr>
                <w:rFonts w:ascii="Marianne" w:eastAsia="Calibri" w:hAnsi="Marianne" w:cs="Arial"/>
                <w:color w:val="auto"/>
                <w:spacing w:val="0"/>
              </w:rPr>
              <w:t>Années / Compétences</w:t>
            </w:r>
          </w:p>
        </w:tc>
        <w:tc>
          <w:tcPr>
            <w:tcW w:w="1418" w:type="dxa"/>
            <w:vAlign w:val="center"/>
          </w:tcPr>
          <w:p w14:paraId="7370EC10" w14:textId="77777777" w:rsidR="00B702A5" w:rsidRPr="00B702A5" w:rsidRDefault="00B702A5" w:rsidP="00B702A5">
            <w:pPr>
              <w:spacing w:after="160"/>
              <w:jc w:val="both"/>
              <w:rPr>
                <w:rFonts w:ascii="Marianne" w:eastAsia="Calibri" w:hAnsi="Marianne" w:cs="Arial"/>
                <w:color w:val="auto"/>
                <w:spacing w:val="0"/>
              </w:rPr>
            </w:pPr>
            <w:r w:rsidRPr="00B702A5">
              <w:rPr>
                <w:rFonts w:ascii="Marianne" w:eastAsia="Calibri" w:hAnsi="Marianne" w:cs="Arial"/>
                <w:color w:val="auto"/>
                <w:spacing w:val="0"/>
              </w:rPr>
              <w:t>Commerce</w:t>
            </w:r>
          </w:p>
        </w:tc>
        <w:tc>
          <w:tcPr>
            <w:tcW w:w="1961" w:type="dxa"/>
          </w:tcPr>
          <w:p w14:paraId="4E1D053E" w14:textId="77777777" w:rsidR="00B702A5" w:rsidRPr="00B702A5" w:rsidRDefault="00B702A5" w:rsidP="00B702A5">
            <w:pPr>
              <w:spacing w:after="160"/>
              <w:jc w:val="both"/>
              <w:rPr>
                <w:rFonts w:ascii="Marianne" w:eastAsia="Calibri" w:hAnsi="Marianne" w:cs="Arial"/>
                <w:color w:val="auto"/>
                <w:spacing w:val="0"/>
              </w:rPr>
            </w:pPr>
            <w:r w:rsidRPr="00B702A5">
              <w:rPr>
                <w:rFonts w:ascii="Marianne" w:eastAsia="Calibri" w:hAnsi="Marianne" w:cs="Arial"/>
                <w:color w:val="auto"/>
                <w:spacing w:val="0"/>
              </w:rPr>
              <w:t>Gestion de projet</w:t>
            </w:r>
          </w:p>
        </w:tc>
        <w:tc>
          <w:tcPr>
            <w:tcW w:w="1582" w:type="dxa"/>
          </w:tcPr>
          <w:p w14:paraId="4A5EF6DC" w14:textId="77777777" w:rsidR="00B702A5" w:rsidRPr="00B702A5" w:rsidRDefault="00B702A5" w:rsidP="00B702A5">
            <w:pPr>
              <w:spacing w:after="160"/>
              <w:jc w:val="both"/>
              <w:rPr>
                <w:rFonts w:ascii="Marianne" w:eastAsia="Calibri" w:hAnsi="Marianne" w:cs="Arial"/>
                <w:color w:val="auto"/>
                <w:spacing w:val="0"/>
              </w:rPr>
            </w:pPr>
            <w:r w:rsidRPr="00B702A5">
              <w:rPr>
                <w:rFonts w:ascii="Marianne" w:eastAsia="Calibri" w:hAnsi="Marianne" w:cs="Arial"/>
                <w:color w:val="auto"/>
                <w:spacing w:val="0"/>
              </w:rPr>
              <w:t>Technique</w:t>
            </w:r>
          </w:p>
        </w:tc>
        <w:tc>
          <w:tcPr>
            <w:tcW w:w="1428" w:type="dxa"/>
          </w:tcPr>
          <w:p w14:paraId="38313FDF" w14:textId="77777777" w:rsidR="00B702A5" w:rsidRPr="00B702A5" w:rsidRDefault="00B702A5" w:rsidP="00B702A5">
            <w:pPr>
              <w:spacing w:after="160"/>
              <w:jc w:val="both"/>
              <w:rPr>
                <w:rFonts w:ascii="Marianne" w:eastAsia="Calibri" w:hAnsi="Marianne" w:cs="Arial"/>
                <w:color w:val="auto"/>
                <w:spacing w:val="0"/>
              </w:rPr>
            </w:pPr>
            <w:r w:rsidRPr="00B702A5">
              <w:rPr>
                <w:rFonts w:ascii="Marianne" w:eastAsia="Calibri" w:hAnsi="Marianne" w:cs="Arial"/>
                <w:color w:val="auto"/>
                <w:spacing w:val="0"/>
              </w:rPr>
              <w:t>Support</w:t>
            </w:r>
          </w:p>
        </w:tc>
      </w:tr>
      <w:tr w:rsidR="00B702A5" w:rsidRPr="00B702A5" w14:paraId="4A635FBD" w14:textId="77777777" w:rsidTr="006D22F7">
        <w:tc>
          <w:tcPr>
            <w:tcW w:w="2410" w:type="dxa"/>
            <w:vAlign w:val="center"/>
          </w:tcPr>
          <w:p w14:paraId="5355F279" w14:textId="77777777" w:rsidR="00B702A5" w:rsidRPr="00B702A5" w:rsidRDefault="00B702A5" w:rsidP="008F579B">
            <w:pPr>
              <w:spacing w:after="160"/>
              <w:rPr>
                <w:rFonts w:ascii="Marianne" w:eastAsia="Calibri" w:hAnsi="Marianne" w:cs="Arial"/>
                <w:color w:val="auto"/>
                <w:spacing w:val="0"/>
              </w:rPr>
            </w:pPr>
            <w:r w:rsidRPr="00B702A5">
              <w:rPr>
                <w:rFonts w:ascii="Marianne" w:eastAsia="Calibri" w:hAnsi="Marianne" w:cs="Arial"/>
                <w:color w:val="auto"/>
                <w:spacing w:val="0"/>
              </w:rPr>
              <w:t>2022</w:t>
            </w:r>
          </w:p>
        </w:tc>
        <w:tc>
          <w:tcPr>
            <w:tcW w:w="1418" w:type="dxa"/>
            <w:vAlign w:val="center"/>
          </w:tcPr>
          <w:p w14:paraId="2343DE01" w14:textId="77777777" w:rsidR="00B702A5" w:rsidRPr="00B702A5" w:rsidRDefault="00B702A5" w:rsidP="00B702A5">
            <w:pPr>
              <w:spacing w:after="160"/>
              <w:jc w:val="both"/>
              <w:rPr>
                <w:rFonts w:ascii="Marianne" w:eastAsia="Calibri" w:hAnsi="Marianne" w:cs="Arial"/>
                <w:color w:val="auto"/>
                <w:spacing w:val="0"/>
              </w:rPr>
            </w:pPr>
          </w:p>
        </w:tc>
        <w:tc>
          <w:tcPr>
            <w:tcW w:w="1961" w:type="dxa"/>
          </w:tcPr>
          <w:p w14:paraId="7DA8A23A" w14:textId="77777777" w:rsidR="00B702A5" w:rsidRPr="00B702A5" w:rsidRDefault="00B702A5" w:rsidP="00B702A5">
            <w:pPr>
              <w:spacing w:after="160"/>
              <w:jc w:val="both"/>
              <w:rPr>
                <w:rFonts w:ascii="Marianne" w:eastAsia="Calibri" w:hAnsi="Marianne" w:cs="Arial"/>
                <w:color w:val="auto"/>
                <w:spacing w:val="0"/>
              </w:rPr>
            </w:pPr>
          </w:p>
        </w:tc>
        <w:tc>
          <w:tcPr>
            <w:tcW w:w="1582" w:type="dxa"/>
          </w:tcPr>
          <w:p w14:paraId="4964916B" w14:textId="77777777" w:rsidR="00B702A5" w:rsidRPr="00B702A5" w:rsidRDefault="00B702A5" w:rsidP="00B702A5">
            <w:pPr>
              <w:spacing w:after="160"/>
              <w:jc w:val="both"/>
              <w:rPr>
                <w:rFonts w:ascii="Marianne" w:eastAsia="Calibri" w:hAnsi="Marianne" w:cs="Arial"/>
                <w:color w:val="auto"/>
                <w:spacing w:val="0"/>
              </w:rPr>
            </w:pPr>
          </w:p>
        </w:tc>
        <w:tc>
          <w:tcPr>
            <w:tcW w:w="1428" w:type="dxa"/>
          </w:tcPr>
          <w:p w14:paraId="322B8393" w14:textId="77777777" w:rsidR="00B702A5" w:rsidRPr="00B702A5" w:rsidRDefault="00B702A5" w:rsidP="00B702A5">
            <w:pPr>
              <w:spacing w:after="160"/>
              <w:jc w:val="both"/>
              <w:rPr>
                <w:rFonts w:ascii="Marianne" w:eastAsia="Calibri" w:hAnsi="Marianne" w:cs="Arial"/>
                <w:color w:val="auto"/>
                <w:spacing w:val="0"/>
              </w:rPr>
            </w:pPr>
          </w:p>
        </w:tc>
      </w:tr>
      <w:tr w:rsidR="00B702A5" w:rsidRPr="00B702A5" w14:paraId="69F0B3CA" w14:textId="77777777" w:rsidTr="006D22F7">
        <w:tc>
          <w:tcPr>
            <w:tcW w:w="2410" w:type="dxa"/>
            <w:vAlign w:val="center"/>
          </w:tcPr>
          <w:p w14:paraId="615CBE7C" w14:textId="77777777" w:rsidR="00B702A5" w:rsidRPr="00B702A5" w:rsidRDefault="00B702A5" w:rsidP="008F579B">
            <w:pPr>
              <w:spacing w:after="160"/>
              <w:rPr>
                <w:rFonts w:ascii="Marianne" w:eastAsia="Calibri" w:hAnsi="Marianne" w:cs="Arial"/>
                <w:color w:val="auto"/>
                <w:spacing w:val="0"/>
              </w:rPr>
            </w:pPr>
            <w:r w:rsidRPr="00B702A5">
              <w:rPr>
                <w:rFonts w:ascii="Marianne" w:eastAsia="Calibri" w:hAnsi="Marianne" w:cs="Arial"/>
                <w:color w:val="auto"/>
                <w:spacing w:val="0"/>
              </w:rPr>
              <w:t>2023</w:t>
            </w:r>
          </w:p>
        </w:tc>
        <w:tc>
          <w:tcPr>
            <w:tcW w:w="1418" w:type="dxa"/>
            <w:vAlign w:val="center"/>
          </w:tcPr>
          <w:p w14:paraId="3E04794F" w14:textId="77777777" w:rsidR="00B702A5" w:rsidRPr="00B702A5" w:rsidRDefault="00B702A5" w:rsidP="00B702A5">
            <w:pPr>
              <w:spacing w:after="160"/>
              <w:jc w:val="both"/>
              <w:rPr>
                <w:rFonts w:ascii="Marianne" w:eastAsia="Calibri" w:hAnsi="Marianne" w:cs="Arial"/>
                <w:color w:val="auto"/>
                <w:spacing w:val="0"/>
              </w:rPr>
            </w:pPr>
          </w:p>
        </w:tc>
        <w:tc>
          <w:tcPr>
            <w:tcW w:w="1961" w:type="dxa"/>
          </w:tcPr>
          <w:p w14:paraId="4CAE9282" w14:textId="77777777" w:rsidR="00B702A5" w:rsidRPr="00B702A5" w:rsidRDefault="00B702A5" w:rsidP="00B702A5">
            <w:pPr>
              <w:spacing w:after="160"/>
              <w:jc w:val="both"/>
              <w:rPr>
                <w:rFonts w:ascii="Marianne" w:eastAsia="Calibri" w:hAnsi="Marianne" w:cs="Arial"/>
                <w:color w:val="auto"/>
                <w:spacing w:val="0"/>
              </w:rPr>
            </w:pPr>
          </w:p>
        </w:tc>
        <w:tc>
          <w:tcPr>
            <w:tcW w:w="1582" w:type="dxa"/>
          </w:tcPr>
          <w:p w14:paraId="603751A7" w14:textId="77777777" w:rsidR="00B702A5" w:rsidRPr="00B702A5" w:rsidRDefault="00B702A5" w:rsidP="00B702A5">
            <w:pPr>
              <w:spacing w:after="160"/>
              <w:jc w:val="both"/>
              <w:rPr>
                <w:rFonts w:ascii="Marianne" w:eastAsia="Calibri" w:hAnsi="Marianne" w:cs="Arial"/>
                <w:color w:val="auto"/>
                <w:spacing w:val="0"/>
              </w:rPr>
            </w:pPr>
          </w:p>
        </w:tc>
        <w:tc>
          <w:tcPr>
            <w:tcW w:w="1428" w:type="dxa"/>
          </w:tcPr>
          <w:p w14:paraId="454457FF" w14:textId="77777777" w:rsidR="00B702A5" w:rsidRPr="00B702A5" w:rsidRDefault="00B702A5" w:rsidP="00B702A5">
            <w:pPr>
              <w:spacing w:after="160"/>
              <w:jc w:val="both"/>
              <w:rPr>
                <w:rFonts w:ascii="Marianne" w:eastAsia="Calibri" w:hAnsi="Marianne" w:cs="Arial"/>
                <w:color w:val="auto"/>
                <w:spacing w:val="0"/>
              </w:rPr>
            </w:pPr>
          </w:p>
        </w:tc>
      </w:tr>
      <w:tr w:rsidR="00B702A5" w:rsidRPr="00B702A5" w14:paraId="3C083861" w14:textId="77777777" w:rsidTr="006D22F7">
        <w:tc>
          <w:tcPr>
            <w:tcW w:w="2410" w:type="dxa"/>
            <w:vAlign w:val="center"/>
          </w:tcPr>
          <w:p w14:paraId="522E4AA3" w14:textId="77777777" w:rsidR="00B702A5" w:rsidRPr="00B702A5" w:rsidRDefault="00B702A5" w:rsidP="008F579B">
            <w:pPr>
              <w:spacing w:after="160"/>
              <w:rPr>
                <w:rFonts w:ascii="Marianne" w:eastAsia="Calibri" w:hAnsi="Marianne" w:cs="Arial"/>
                <w:color w:val="auto"/>
                <w:spacing w:val="0"/>
              </w:rPr>
            </w:pPr>
            <w:r w:rsidRPr="00B702A5">
              <w:rPr>
                <w:rFonts w:ascii="Marianne" w:eastAsia="Calibri" w:hAnsi="Marianne" w:cs="Arial"/>
                <w:color w:val="auto"/>
                <w:spacing w:val="0"/>
              </w:rPr>
              <w:t>2024</w:t>
            </w:r>
          </w:p>
        </w:tc>
        <w:tc>
          <w:tcPr>
            <w:tcW w:w="1418" w:type="dxa"/>
            <w:vAlign w:val="center"/>
          </w:tcPr>
          <w:p w14:paraId="54F22B87" w14:textId="77777777" w:rsidR="00B702A5" w:rsidRPr="00B702A5" w:rsidRDefault="00B702A5" w:rsidP="00B702A5">
            <w:pPr>
              <w:spacing w:after="160"/>
              <w:jc w:val="both"/>
              <w:rPr>
                <w:rFonts w:ascii="Marianne" w:eastAsia="Calibri" w:hAnsi="Marianne" w:cs="Arial"/>
                <w:color w:val="auto"/>
                <w:spacing w:val="0"/>
              </w:rPr>
            </w:pPr>
          </w:p>
        </w:tc>
        <w:tc>
          <w:tcPr>
            <w:tcW w:w="1961" w:type="dxa"/>
          </w:tcPr>
          <w:p w14:paraId="697CAB7D" w14:textId="77777777" w:rsidR="00B702A5" w:rsidRPr="00B702A5" w:rsidRDefault="00B702A5" w:rsidP="00B702A5">
            <w:pPr>
              <w:spacing w:after="160"/>
              <w:jc w:val="both"/>
              <w:rPr>
                <w:rFonts w:ascii="Marianne" w:eastAsia="Calibri" w:hAnsi="Marianne" w:cs="Arial"/>
                <w:color w:val="auto"/>
                <w:spacing w:val="0"/>
              </w:rPr>
            </w:pPr>
          </w:p>
        </w:tc>
        <w:tc>
          <w:tcPr>
            <w:tcW w:w="1582" w:type="dxa"/>
          </w:tcPr>
          <w:p w14:paraId="6ECBC541" w14:textId="77777777" w:rsidR="00B702A5" w:rsidRPr="00B702A5" w:rsidRDefault="00B702A5" w:rsidP="00B702A5">
            <w:pPr>
              <w:spacing w:after="160"/>
              <w:jc w:val="both"/>
              <w:rPr>
                <w:rFonts w:ascii="Marianne" w:eastAsia="Calibri" w:hAnsi="Marianne" w:cs="Arial"/>
                <w:color w:val="auto"/>
                <w:spacing w:val="0"/>
              </w:rPr>
            </w:pPr>
          </w:p>
        </w:tc>
        <w:tc>
          <w:tcPr>
            <w:tcW w:w="1428" w:type="dxa"/>
          </w:tcPr>
          <w:p w14:paraId="1A5B4F91" w14:textId="77777777" w:rsidR="00B702A5" w:rsidRPr="00B702A5" w:rsidRDefault="00B702A5" w:rsidP="00B702A5">
            <w:pPr>
              <w:spacing w:after="160"/>
              <w:jc w:val="both"/>
              <w:rPr>
                <w:rFonts w:ascii="Marianne" w:eastAsia="Calibri" w:hAnsi="Marianne" w:cs="Arial"/>
                <w:color w:val="auto"/>
                <w:spacing w:val="0"/>
              </w:rPr>
            </w:pPr>
          </w:p>
        </w:tc>
      </w:tr>
    </w:tbl>
    <w:p w14:paraId="63EAFAF8" w14:textId="3703E692" w:rsidR="009701B0" w:rsidRDefault="009701B0" w:rsidP="002A3449"/>
    <w:p w14:paraId="2FC2C9C6" w14:textId="5E4C82D5" w:rsidR="003A6F36" w:rsidRDefault="00EB5290" w:rsidP="0032651F">
      <w:pPr>
        <w:pStyle w:val="Titre1"/>
        <w:ind w:left="567" w:hanging="567"/>
        <w:rPr>
          <w:rFonts w:hint="eastAsia"/>
        </w:rPr>
      </w:pPr>
      <w:bookmarkStart w:id="20" w:name="_Toc212466444"/>
      <w:bookmarkStart w:id="21" w:name="_Toc212471475"/>
      <w:r w:rsidRPr="00EB5290">
        <w:t>Capacités financières - 20 Points</w:t>
      </w:r>
      <w:bookmarkEnd w:id="20"/>
      <w:bookmarkEnd w:id="21"/>
    </w:p>
    <w:p w14:paraId="0E0AE24F" w14:textId="21880B83" w:rsidR="00EB5290" w:rsidRDefault="00D25FD8" w:rsidP="00D25FD8">
      <w:pPr>
        <w:pStyle w:val="Titre3"/>
        <w:rPr>
          <w:rFonts w:hint="eastAsia"/>
        </w:rPr>
      </w:pPr>
      <w:bookmarkStart w:id="22" w:name="_Toc212466445"/>
      <w:bookmarkStart w:id="23" w:name="_Toc212471476"/>
      <w:r>
        <w:t xml:space="preserve">2.1 - </w:t>
      </w:r>
      <w:r w:rsidRPr="00D25FD8">
        <w:t>Chiffre d’affaires global - 10 points</w:t>
      </w:r>
      <w:bookmarkEnd w:id="22"/>
      <w:bookmarkEnd w:id="23"/>
    </w:p>
    <w:p w14:paraId="0F9D7FA1" w14:textId="483E9C05" w:rsidR="00736A5E" w:rsidRDefault="00736A5E" w:rsidP="00736A5E">
      <w:r>
        <w:t xml:space="preserve">Le candidat indique le chiffre d’affaires (en Euros, sans décimales) des 3 dernières années </w:t>
      </w:r>
    </w:p>
    <w:p w14:paraId="3BC63D10" w14:textId="2835FBC3" w:rsidR="00D25FD8" w:rsidRDefault="00736A5E" w:rsidP="00736A5E">
      <w:pPr>
        <w:rPr>
          <w:rStyle w:val="lev"/>
        </w:rPr>
      </w:pPr>
      <w:r w:rsidRPr="00736A5E">
        <w:rPr>
          <w:rStyle w:val="lev"/>
        </w:rPr>
        <w:t>Réponse :</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5258"/>
      </w:tblGrid>
      <w:tr w:rsidR="008F579B" w:rsidRPr="008F579B" w14:paraId="3764B319" w14:textId="77777777" w:rsidTr="006D22F7">
        <w:trPr>
          <w:jc w:val="center"/>
        </w:trPr>
        <w:tc>
          <w:tcPr>
            <w:tcW w:w="3562" w:type="dxa"/>
            <w:vAlign w:val="center"/>
          </w:tcPr>
          <w:p w14:paraId="70B85D10"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2022</w:t>
            </w:r>
          </w:p>
        </w:tc>
        <w:tc>
          <w:tcPr>
            <w:tcW w:w="5258" w:type="dxa"/>
            <w:vAlign w:val="center"/>
          </w:tcPr>
          <w:p w14:paraId="6BD722F3"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r w:rsidR="008F579B" w:rsidRPr="008F579B" w14:paraId="4B23E4DA" w14:textId="77777777" w:rsidTr="006D22F7">
        <w:trPr>
          <w:jc w:val="center"/>
        </w:trPr>
        <w:tc>
          <w:tcPr>
            <w:tcW w:w="3562" w:type="dxa"/>
            <w:vAlign w:val="center"/>
          </w:tcPr>
          <w:p w14:paraId="2D37926F"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2023</w:t>
            </w:r>
          </w:p>
        </w:tc>
        <w:tc>
          <w:tcPr>
            <w:tcW w:w="5258" w:type="dxa"/>
            <w:vAlign w:val="center"/>
          </w:tcPr>
          <w:p w14:paraId="47F989AF"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r w:rsidR="008F579B" w:rsidRPr="008F579B" w14:paraId="49CD4754" w14:textId="77777777" w:rsidTr="006D22F7">
        <w:trPr>
          <w:jc w:val="center"/>
        </w:trPr>
        <w:tc>
          <w:tcPr>
            <w:tcW w:w="3562" w:type="dxa"/>
            <w:vAlign w:val="center"/>
          </w:tcPr>
          <w:p w14:paraId="3B0F56B6"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2024</w:t>
            </w:r>
          </w:p>
        </w:tc>
        <w:tc>
          <w:tcPr>
            <w:tcW w:w="5258" w:type="dxa"/>
            <w:vAlign w:val="center"/>
          </w:tcPr>
          <w:p w14:paraId="567E63F3" w14:textId="77777777" w:rsidR="008F579B" w:rsidRPr="008F579B" w:rsidRDefault="008F579B" w:rsidP="008F579B">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bl>
    <w:p w14:paraId="4A940A88" w14:textId="77777777" w:rsidR="00736A5E" w:rsidRDefault="00736A5E" w:rsidP="00736A5E">
      <w:pPr>
        <w:rPr>
          <w:rStyle w:val="lev"/>
        </w:rPr>
      </w:pPr>
    </w:p>
    <w:p w14:paraId="48B3BFB2" w14:textId="52EB5325" w:rsidR="0001029E" w:rsidRDefault="00461ACC" w:rsidP="00461ACC">
      <w:pPr>
        <w:pStyle w:val="Titre3"/>
        <w:rPr>
          <w:rStyle w:val="lev"/>
          <w:rFonts w:hint="eastAsia"/>
          <w:b/>
          <w:bCs w:val="0"/>
          <w:color w:val="293378" w:themeColor="text2"/>
        </w:rPr>
      </w:pPr>
      <w:bookmarkStart w:id="24" w:name="_Toc212466446"/>
      <w:bookmarkStart w:id="25" w:name="_Toc212471477"/>
      <w:r>
        <w:rPr>
          <w:rStyle w:val="lev"/>
          <w:b/>
          <w:bCs w:val="0"/>
          <w:color w:val="293378" w:themeColor="text2"/>
        </w:rPr>
        <w:t xml:space="preserve">2.2 - </w:t>
      </w:r>
      <w:r w:rsidRPr="00461ACC">
        <w:rPr>
          <w:rStyle w:val="lev"/>
          <w:b/>
          <w:bCs w:val="0"/>
          <w:color w:val="293378" w:themeColor="text2"/>
        </w:rPr>
        <w:t>Chiffre d’affaires lié à l’objet du marché - 10 Points</w:t>
      </w:r>
      <w:bookmarkEnd w:id="24"/>
      <w:bookmarkEnd w:id="25"/>
    </w:p>
    <w:p w14:paraId="19530C35" w14:textId="7839C2EC" w:rsidR="00F43007" w:rsidRDefault="00F43007" w:rsidP="00F43007">
      <w:r w:rsidRPr="00F43007">
        <w:t>Le candidat indique le chiffre d’affaires (en Euros, sans décimales) des activités liées à la fourniture de liaisons inter-datacenter :</w:t>
      </w:r>
    </w:p>
    <w:p w14:paraId="6E9D2C7E" w14:textId="442C90E7" w:rsidR="00F43007" w:rsidRPr="00F43007" w:rsidRDefault="00F43007" w:rsidP="00F43007">
      <w:pPr>
        <w:rPr>
          <w:rStyle w:val="lev"/>
        </w:rPr>
      </w:pPr>
      <w:r w:rsidRPr="00F43007">
        <w:rPr>
          <w:rStyle w:val="lev"/>
        </w:rPr>
        <w:t xml:space="preserve">Réponse : </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5258"/>
      </w:tblGrid>
      <w:tr w:rsidR="00560AB4" w:rsidRPr="008F579B" w14:paraId="174B858A" w14:textId="77777777" w:rsidTr="006D22F7">
        <w:trPr>
          <w:jc w:val="center"/>
        </w:trPr>
        <w:tc>
          <w:tcPr>
            <w:tcW w:w="3562" w:type="dxa"/>
            <w:vAlign w:val="center"/>
          </w:tcPr>
          <w:p w14:paraId="5983F1D3"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2022</w:t>
            </w:r>
          </w:p>
        </w:tc>
        <w:tc>
          <w:tcPr>
            <w:tcW w:w="5258" w:type="dxa"/>
            <w:vAlign w:val="center"/>
          </w:tcPr>
          <w:p w14:paraId="35E11766"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r w:rsidR="00560AB4" w:rsidRPr="008F579B" w14:paraId="15288DC2" w14:textId="77777777" w:rsidTr="006D22F7">
        <w:trPr>
          <w:jc w:val="center"/>
        </w:trPr>
        <w:tc>
          <w:tcPr>
            <w:tcW w:w="3562" w:type="dxa"/>
            <w:vAlign w:val="center"/>
          </w:tcPr>
          <w:p w14:paraId="474EBEAC"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2023</w:t>
            </w:r>
          </w:p>
        </w:tc>
        <w:tc>
          <w:tcPr>
            <w:tcW w:w="5258" w:type="dxa"/>
            <w:vAlign w:val="center"/>
          </w:tcPr>
          <w:p w14:paraId="32F5A786"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r w:rsidR="00560AB4" w:rsidRPr="008F579B" w14:paraId="36B9F35D" w14:textId="77777777" w:rsidTr="006D22F7">
        <w:trPr>
          <w:jc w:val="center"/>
        </w:trPr>
        <w:tc>
          <w:tcPr>
            <w:tcW w:w="3562" w:type="dxa"/>
            <w:vAlign w:val="center"/>
          </w:tcPr>
          <w:p w14:paraId="4FD3094B"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2024</w:t>
            </w:r>
          </w:p>
        </w:tc>
        <w:tc>
          <w:tcPr>
            <w:tcW w:w="5258" w:type="dxa"/>
            <w:vAlign w:val="center"/>
          </w:tcPr>
          <w:p w14:paraId="6E185677" w14:textId="77777777" w:rsidR="00560AB4" w:rsidRPr="008F579B" w:rsidRDefault="00560AB4">
            <w:pPr>
              <w:spacing w:after="160"/>
              <w:ind w:left="164" w:hanging="164"/>
              <w:jc w:val="both"/>
              <w:rPr>
                <w:rFonts w:ascii="Marianne" w:eastAsia="Calibri" w:hAnsi="Marianne" w:cs="Arial"/>
                <w:color w:val="auto"/>
                <w:spacing w:val="0"/>
              </w:rPr>
            </w:pPr>
            <w:r w:rsidRPr="008F579B">
              <w:rPr>
                <w:rFonts w:ascii="Marianne" w:eastAsia="Calibri" w:hAnsi="Marianne" w:cs="Arial"/>
                <w:color w:val="auto"/>
                <w:spacing w:val="0"/>
              </w:rPr>
              <w:t xml:space="preserve">                                                                               €</w:t>
            </w:r>
          </w:p>
        </w:tc>
      </w:tr>
    </w:tbl>
    <w:p w14:paraId="64C3CA9F" w14:textId="77777777" w:rsidR="00F43007" w:rsidRPr="00F43007" w:rsidRDefault="00F43007" w:rsidP="00F43007"/>
    <w:sectPr w:rsidR="00F43007" w:rsidRPr="00F43007" w:rsidSect="00003B7F">
      <w:footerReference w:type="default" r:id="rId11"/>
      <w:headerReference w:type="first" r:id="rId12"/>
      <w:pgSz w:w="11906" w:h="16838"/>
      <w:pgMar w:top="1418" w:right="1701" w:bottom="1418" w:left="1985"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F8A7C" w14:textId="77777777" w:rsidR="0090280C" w:rsidRDefault="0090280C" w:rsidP="00D471E7">
      <w:pPr>
        <w:spacing w:after="0" w:line="240" w:lineRule="auto"/>
      </w:pPr>
      <w:r>
        <w:separator/>
      </w:r>
    </w:p>
  </w:endnote>
  <w:endnote w:type="continuationSeparator" w:id="0">
    <w:p w14:paraId="5E8D76F3" w14:textId="77777777" w:rsidR="0090280C" w:rsidRDefault="0090280C" w:rsidP="00D47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embedRegular r:id="rId4" w:fontKey="{D8F146FF-2092-4E97-8491-0A82BCB07948}"/>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A77B" w14:textId="78C040CB" w:rsidR="00332E4E" w:rsidRDefault="00332E4E">
    <w:pPr>
      <w:pStyle w:val="Pieddepage"/>
    </w:pPr>
    <w:r>
      <w:rPr>
        <w:noProof/>
        <w:lang w:eastAsia="fr-FR"/>
      </w:rPr>
      <mc:AlternateContent>
        <mc:Choice Requires="wps">
          <w:drawing>
            <wp:anchor distT="45720" distB="45720" distL="114300" distR="114300" simplePos="0" relativeHeight="251658241" behindDoc="0" locked="0" layoutInCell="1" allowOverlap="1" wp14:anchorId="303A0FE5" wp14:editId="3E809171">
              <wp:simplePos x="0" y="0"/>
              <wp:positionH relativeFrom="column">
                <wp:posOffset>-1019</wp:posOffset>
              </wp:positionH>
              <wp:positionV relativeFrom="page">
                <wp:posOffset>9929004</wp:posOffset>
              </wp:positionV>
              <wp:extent cx="5426015" cy="367030"/>
              <wp:effectExtent l="0" t="0" r="3810" b="11430"/>
              <wp:wrapNone/>
              <wp:docPr id="1301720283" name="Pied de 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015" cy="367030"/>
                      </a:xfrm>
                      <a:prstGeom prst="rect">
                        <a:avLst/>
                      </a:prstGeom>
                      <a:noFill/>
                      <a:ln w="9525">
                        <a:noFill/>
                        <a:miter lim="800000"/>
                        <a:headEnd/>
                        <a:tailEnd/>
                      </a:ln>
                    </wps:spPr>
                    <wps:txbx>
                      <w:txbxContent>
                        <w:p w14:paraId="63930338" w14:textId="77777777" w:rsidR="00394949" w:rsidRDefault="00C51D47" w:rsidP="00143D9F">
                          <w:pPr>
                            <w:pStyle w:val="Sansinterligne"/>
                            <w:jc w:val="center"/>
                            <w:rPr>
                              <w:ins w:id="26" w:author="HARANG-TIERCIN Sophie" w:date="2025-10-28T10:24:00Z" w16du:dateUtc="2025-10-28T09:24:00Z"/>
                              <w:sz w:val="15"/>
                              <w:szCs w:val="15"/>
                            </w:rPr>
                          </w:pPr>
                          <w:r w:rsidRPr="00C51D47">
                            <w:rPr>
                              <w:sz w:val="15"/>
                              <w:szCs w:val="15"/>
                            </w:rPr>
                            <w:t xml:space="preserve">Cadre de réponse candidature - Marché Interconnexion des datacenters et connexion IXP – </w:t>
                          </w:r>
                          <w:r w:rsidR="00F25F96">
                            <w:rPr>
                              <w:sz w:val="15"/>
                              <w:szCs w:val="15"/>
                            </w:rPr>
                            <w:t>c</w:t>
                          </w:r>
                          <w:r w:rsidRPr="00C51D47">
                            <w:rPr>
                              <w:sz w:val="15"/>
                              <w:szCs w:val="15"/>
                            </w:rPr>
                            <w:t>hemin A</w:t>
                          </w:r>
                          <w:del w:id="27" w:author="HARANG-TIERCIN Sophie" w:date="2025-10-28T10:24:00Z" w16du:dateUtc="2025-10-28T09:24:00Z">
                            <w:r w:rsidRPr="00C51D47">
                              <w:rPr>
                                <w:sz w:val="15"/>
                                <w:szCs w:val="15"/>
                              </w:rPr>
                              <w:delText xml:space="preserve"> </w:delText>
                            </w:r>
                          </w:del>
                        </w:p>
                        <w:p w14:paraId="61875A11" w14:textId="2B47263F" w:rsidR="00332E4E" w:rsidRDefault="00C51D47" w:rsidP="00143D9F">
                          <w:pPr>
                            <w:pStyle w:val="Sansinterligne"/>
                            <w:jc w:val="center"/>
                            <w:rPr>
                              <w:sz w:val="15"/>
                              <w:szCs w:val="15"/>
                            </w:rPr>
                          </w:pPr>
                          <w:r w:rsidRPr="00C51D47">
                            <w:rPr>
                              <w:sz w:val="15"/>
                              <w:szCs w:val="15"/>
                            </w:rPr>
                            <w:t>SIAR2501</w:t>
                          </w:r>
                        </w:p>
                        <w:p w14:paraId="7808B137" w14:textId="4A1ECD36" w:rsidR="00547756" w:rsidRPr="006A0871" w:rsidRDefault="00E3158D" w:rsidP="00E3158D">
                          <w:pPr>
                            <w:pStyle w:val="Sansinterligne"/>
                            <w:jc w:val="center"/>
                            <w:rPr>
                              <w:b/>
                              <w:bCs/>
                              <w:sz w:val="16"/>
                              <w:szCs w:val="16"/>
                            </w:rPr>
                          </w:pPr>
                          <w:r w:rsidRPr="00E3158D">
                            <w:rPr>
                              <w:b/>
                              <w:bCs/>
                              <w:sz w:val="16"/>
                              <w:szCs w:val="16"/>
                            </w:rPr>
                            <w:fldChar w:fldCharType="begin"/>
                          </w:r>
                          <w:r w:rsidRPr="00E3158D">
                            <w:rPr>
                              <w:b/>
                              <w:bCs/>
                              <w:sz w:val="16"/>
                              <w:szCs w:val="16"/>
                            </w:rPr>
                            <w:instrText>PAGE   \* MERGEFORMAT</w:instrText>
                          </w:r>
                          <w:r w:rsidRPr="00E3158D">
                            <w:rPr>
                              <w:b/>
                              <w:bCs/>
                              <w:sz w:val="16"/>
                              <w:szCs w:val="16"/>
                            </w:rPr>
                            <w:fldChar w:fldCharType="separate"/>
                          </w:r>
                          <w:r w:rsidRPr="00E3158D">
                            <w:rPr>
                              <w:b/>
                              <w:bCs/>
                              <w:sz w:val="16"/>
                              <w:szCs w:val="16"/>
                            </w:rPr>
                            <w:t>1</w:t>
                          </w:r>
                          <w:r w:rsidRPr="00E3158D">
                            <w:rPr>
                              <w:b/>
                              <w:bCs/>
                              <w:sz w:val="16"/>
                              <w:szCs w:val="16"/>
                            </w:rPr>
                            <w:fldChar w:fldCharType="end"/>
                          </w:r>
                          <w:r w:rsidR="00D53EB4">
                            <w:rPr>
                              <w:b/>
                              <w:bCs/>
                              <w:sz w:val="16"/>
                              <w:szCs w:val="16"/>
                            </w:rPr>
                            <w:t>/</w:t>
                          </w:r>
                          <w:r w:rsidR="003670FB">
                            <w:rPr>
                              <w:b/>
                              <w:bCs/>
                              <w:sz w:val="16"/>
                              <w:szCs w:val="16"/>
                            </w:rPr>
                            <w:fldChar w:fldCharType="begin"/>
                          </w:r>
                          <w:r w:rsidR="003670FB">
                            <w:rPr>
                              <w:b/>
                              <w:bCs/>
                              <w:sz w:val="16"/>
                              <w:szCs w:val="16"/>
                            </w:rPr>
                            <w:instrText xml:space="preserve"> NUMPAGES   \* MERGEFORMAT </w:instrText>
                          </w:r>
                          <w:r w:rsidR="003670FB">
                            <w:rPr>
                              <w:b/>
                              <w:bCs/>
                              <w:sz w:val="16"/>
                              <w:szCs w:val="16"/>
                            </w:rPr>
                            <w:fldChar w:fldCharType="separate"/>
                          </w:r>
                          <w:r w:rsidR="003670FB">
                            <w:rPr>
                              <w:b/>
                              <w:bCs/>
                              <w:noProof/>
                              <w:sz w:val="16"/>
                              <w:szCs w:val="16"/>
                            </w:rPr>
                            <w:t>10</w:t>
                          </w:r>
                          <w:r w:rsidR="003670FB">
                            <w:rPr>
                              <w:b/>
                              <w:bCs/>
                              <w:sz w:val="16"/>
                              <w:szCs w:val="16"/>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3A0FE5" id="_x0000_t202" coordsize="21600,21600" o:spt="202" path="m,l,21600r21600,l21600,xe">
              <v:stroke joinstyle="miter"/>
              <v:path gradientshapeok="t" o:connecttype="rect"/>
            </v:shapetype>
            <v:shape id="Pied de page" o:spid="_x0000_s1027" type="#_x0000_t202" style="position:absolute;margin-left:-.1pt;margin-top:781.8pt;width:427.25pt;height:28.9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" filled="f" stroked="f">
              <v:textbox style="mso-fit-shape-to-text:t" inset="0,0,0,0">
                <w:txbxContent>
                  <w:p w14:paraId="63930338" w14:textId="77777777" w:rsidR="00394949" w:rsidRDefault="00C51D47" w:rsidP="00143D9F">
                    <w:pPr>
                      <w:pStyle w:val="Sansinterligne"/>
                      <w:jc w:val="center"/>
                      <w:rPr>
                        <w:ins w:id="28" w:author="HARANG-TIERCIN Sophie" w:date="2025-10-28T10:24:00Z" w16du:dateUtc="2025-10-28T09:24:00Z"/>
                        <w:sz w:val="15"/>
                        <w:szCs w:val="15"/>
                      </w:rPr>
                    </w:pPr>
                    <w:r w:rsidRPr="00C51D47">
                      <w:rPr>
                        <w:sz w:val="15"/>
                        <w:szCs w:val="15"/>
                      </w:rPr>
                      <w:t xml:space="preserve">Cadre de réponse candidature - Marché Interconnexion des datacenters et connexion IXP – </w:t>
                    </w:r>
                    <w:r w:rsidR="00F25F96">
                      <w:rPr>
                        <w:sz w:val="15"/>
                        <w:szCs w:val="15"/>
                      </w:rPr>
                      <w:t>c</w:t>
                    </w:r>
                    <w:r w:rsidRPr="00C51D47">
                      <w:rPr>
                        <w:sz w:val="15"/>
                        <w:szCs w:val="15"/>
                      </w:rPr>
                      <w:t>hemin A</w:t>
                    </w:r>
                    <w:del w:id="29" w:author="HARANG-TIERCIN Sophie" w:date="2025-10-28T10:24:00Z" w16du:dateUtc="2025-10-28T09:24:00Z">
                      <w:r w:rsidRPr="00C51D47">
                        <w:rPr>
                          <w:sz w:val="15"/>
                          <w:szCs w:val="15"/>
                        </w:rPr>
                        <w:delText xml:space="preserve"> </w:delText>
                      </w:r>
                    </w:del>
                  </w:p>
                  <w:p w14:paraId="61875A11" w14:textId="2B47263F" w:rsidR="00332E4E" w:rsidRDefault="00C51D47" w:rsidP="00143D9F">
                    <w:pPr>
                      <w:pStyle w:val="Sansinterligne"/>
                      <w:jc w:val="center"/>
                      <w:rPr>
                        <w:sz w:val="15"/>
                        <w:szCs w:val="15"/>
                      </w:rPr>
                    </w:pPr>
                    <w:r w:rsidRPr="00C51D47">
                      <w:rPr>
                        <w:sz w:val="15"/>
                        <w:szCs w:val="15"/>
                      </w:rPr>
                      <w:t>SIAR2501</w:t>
                    </w:r>
                  </w:p>
                  <w:p w14:paraId="7808B137" w14:textId="4A1ECD36" w:rsidR="00547756" w:rsidRPr="006A0871" w:rsidRDefault="00E3158D" w:rsidP="00E3158D">
                    <w:pPr>
                      <w:pStyle w:val="Sansinterligne"/>
                      <w:jc w:val="center"/>
                      <w:rPr>
                        <w:b/>
                        <w:bCs/>
                        <w:sz w:val="16"/>
                        <w:szCs w:val="16"/>
                      </w:rPr>
                    </w:pPr>
                    <w:r w:rsidRPr="00E3158D">
                      <w:rPr>
                        <w:b/>
                        <w:bCs/>
                        <w:sz w:val="16"/>
                        <w:szCs w:val="16"/>
                      </w:rPr>
                      <w:fldChar w:fldCharType="begin"/>
                    </w:r>
                    <w:r w:rsidRPr="00E3158D">
                      <w:rPr>
                        <w:b/>
                        <w:bCs/>
                        <w:sz w:val="16"/>
                        <w:szCs w:val="16"/>
                      </w:rPr>
                      <w:instrText>PAGE   \* MERGEFORMAT</w:instrText>
                    </w:r>
                    <w:r w:rsidRPr="00E3158D">
                      <w:rPr>
                        <w:b/>
                        <w:bCs/>
                        <w:sz w:val="16"/>
                        <w:szCs w:val="16"/>
                      </w:rPr>
                      <w:fldChar w:fldCharType="separate"/>
                    </w:r>
                    <w:r w:rsidRPr="00E3158D">
                      <w:rPr>
                        <w:b/>
                        <w:bCs/>
                        <w:sz w:val="16"/>
                        <w:szCs w:val="16"/>
                      </w:rPr>
                      <w:t>1</w:t>
                    </w:r>
                    <w:r w:rsidRPr="00E3158D">
                      <w:rPr>
                        <w:b/>
                        <w:bCs/>
                        <w:sz w:val="16"/>
                        <w:szCs w:val="16"/>
                      </w:rPr>
                      <w:fldChar w:fldCharType="end"/>
                    </w:r>
                    <w:r w:rsidR="00D53EB4">
                      <w:rPr>
                        <w:b/>
                        <w:bCs/>
                        <w:sz w:val="16"/>
                        <w:szCs w:val="16"/>
                      </w:rPr>
                      <w:t>/</w:t>
                    </w:r>
                    <w:r w:rsidR="003670FB">
                      <w:rPr>
                        <w:b/>
                        <w:bCs/>
                        <w:sz w:val="16"/>
                        <w:szCs w:val="16"/>
                      </w:rPr>
                      <w:fldChar w:fldCharType="begin"/>
                    </w:r>
                    <w:r w:rsidR="003670FB">
                      <w:rPr>
                        <w:b/>
                        <w:bCs/>
                        <w:sz w:val="16"/>
                        <w:szCs w:val="16"/>
                      </w:rPr>
                      <w:instrText xml:space="preserve"> NUMPAGES   \* MERGEFORMAT </w:instrText>
                    </w:r>
                    <w:r w:rsidR="003670FB">
                      <w:rPr>
                        <w:b/>
                        <w:bCs/>
                        <w:sz w:val="16"/>
                        <w:szCs w:val="16"/>
                      </w:rPr>
                      <w:fldChar w:fldCharType="separate"/>
                    </w:r>
                    <w:r w:rsidR="003670FB">
                      <w:rPr>
                        <w:b/>
                        <w:bCs/>
                        <w:noProof/>
                        <w:sz w:val="16"/>
                        <w:szCs w:val="16"/>
                      </w:rPr>
                      <w:t>10</w:t>
                    </w:r>
                    <w:r w:rsidR="003670FB">
                      <w:rPr>
                        <w:b/>
                        <w:bCs/>
                        <w:sz w:val="16"/>
                        <w:szCs w:val="16"/>
                      </w:rPr>
                      <w:fldChar w:fldCharType="end"/>
                    </w: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76408" w14:textId="77777777" w:rsidR="0090280C" w:rsidRDefault="0090280C" w:rsidP="00D471E7">
      <w:pPr>
        <w:spacing w:after="0" w:line="240" w:lineRule="auto"/>
      </w:pPr>
      <w:r>
        <w:separator/>
      </w:r>
    </w:p>
  </w:footnote>
  <w:footnote w:type="continuationSeparator" w:id="0">
    <w:p w14:paraId="5BDAF1D1" w14:textId="77777777" w:rsidR="0090280C" w:rsidRDefault="0090280C" w:rsidP="00D47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6D9C" w14:textId="77777777" w:rsidR="00525685" w:rsidRDefault="00525685">
    <w:pPr>
      <w:pStyle w:val="En-tte"/>
    </w:pPr>
    <w:r>
      <w:rPr>
        <w:noProof/>
        <w:lang w:eastAsia="fr-FR"/>
      </w:rPr>
      <mc:AlternateContent>
        <mc:Choice Requires="wpg">
          <w:drawing>
            <wp:anchor distT="0" distB="0" distL="114300" distR="114300" simplePos="0" relativeHeight="251658240" behindDoc="1" locked="0" layoutInCell="1" allowOverlap="1" wp14:anchorId="6558804E" wp14:editId="0F3F0B87">
              <wp:simplePos x="0" y="0"/>
              <wp:positionH relativeFrom="page">
                <wp:posOffset>552893</wp:posOffset>
              </wp:positionH>
              <wp:positionV relativeFrom="page">
                <wp:posOffset>297712</wp:posOffset>
              </wp:positionV>
              <wp:extent cx="9375867" cy="10683437"/>
              <wp:effectExtent l="0" t="0" r="0" b="3810"/>
              <wp:wrapNone/>
              <wp:docPr id="1427598695" name="Couverture"/>
              <wp:cNvGraphicFramePr/>
              <a:graphic xmlns:a="http://schemas.openxmlformats.org/drawingml/2006/main">
                <a:graphicData uri="http://schemas.microsoft.com/office/word/2010/wordprocessingGroup">
                  <wpg:wgp>
                    <wpg:cNvGrpSpPr/>
                    <wpg:grpSpPr>
                      <a:xfrm>
                        <a:off x="0" y="0"/>
                        <a:ext cx="9375867" cy="10683437"/>
                        <a:chOff x="578223" y="336176"/>
                        <a:chExt cx="9377326" cy="10683847"/>
                      </a:xfrm>
                    </wpg:grpSpPr>
                    <pic:pic xmlns:pic="http://schemas.openxmlformats.org/drawingml/2006/picture">
                      <pic:nvPicPr>
                        <pic:cNvPr id="1938428902" name="Logos"/>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578223" y="336176"/>
                          <a:ext cx="3241040" cy="918845"/>
                        </a:xfrm>
                        <a:prstGeom prst="rect">
                          <a:avLst/>
                        </a:prstGeom>
                      </pic:spPr>
                    </pic:pic>
                    <wps:wsp>
                      <wps:cNvPr id="239668219" name="Forme"/>
                      <wps:cNvSpPr>
                        <a:spLocks noChangeAspect="1"/>
                      </wps:cNvSpPr>
                      <wps:spPr>
                        <a:xfrm>
                          <a:off x="833718" y="1264023"/>
                          <a:ext cx="9121831" cy="9756000"/>
                        </a:xfrm>
                        <a:custGeom>
                          <a:avLst/>
                          <a:gdLst>
                            <a:gd name="connsiteX0" fmla="*/ 5202924 w 5758574"/>
                            <a:gd name="connsiteY0" fmla="*/ 1163210 h 6158269"/>
                            <a:gd name="connsiteX1" fmla="*/ 3359970 w 5758574"/>
                            <a:gd name="connsiteY1" fmla="*/ 94459 h 6158269"/>
                            <a:gd name="connsiteX2" fmla="*/ 2398605 w 5758574"/>
                            <a:gd name="connsiteY2" fmla="*/ 94459 h 6158269"/>
                            <a:gd name="connsiteX3" fmla="*/ 555651 w 5758574"/>
                            <a:gd name="connsiteY3" fmla="*/ 1163210 h 6158269"/>
                            <a:gd name="connsiteX4" fmla="*/ 73420 w 5758574"/>
                            <a:gd name="connsiteY4" fmla="*/ 2002478 h 6158269"/>
                            <a:gd name="connsiteX5" fmla="*/ 0 w 5758574"/>
                            <a:gd name="connsiteY5" fmla="*/ 3079095 h 6158269"/>
                            <a:gd name="connsiteX6" fmla="*/ 73420 w 5758574"/>
                            <a:gd name="connsiteY6" fmla="*/ 4155792 h 6158269"/>
                            <a:gd name="connsiteX7" fmla="*/ 555651 w 5758574"/>
                            <a:gd name="connsiteY7" fmla="*/ 4995060 h 6158269"/>
                            <a:gd name="connsiteX8" fmla="*/ 2398605 w 5758574"/>
                            <a:gd name="connsiteY8" fmla="*/ 6063811 h 6158269"/>
                            <a:gd name="connsiteX9" fmla="*/ 3359970 w 5758574"/>
                            <a:gd name="connsiteY9" fmla="*/ 6063811 h 6158269"/>
                            <a:gd name="connsiteX10" fmla="*/ 5202924 w 5758574"/>
                            <a:gd name="connsiteY10" fmla="*/ 4995060 h 6158269"/>
                            <a:gd name="connsiteX11" fmla="*/ 5685156 w 5758574"/>
                            <a:gd name="connsiteY11" fmla="*/ 4155792 h 6158269"/>
                            <a:gd name="connsiteX12" fmla="*/ 5758575 w 5758574"/>
                            <a:gd name="connsiteY12" fmla="*/ 3079095 h 6158269"/>
                            <a:gd name="connsiteX13" fmla="*/ 5685156 w 5758574"/>
                            <a:gd name="connsiteY13" fmla="*/ 2002478 h 6158269"/>
                            <a:gd name="connsiteX14" fmla="*/ 5202924 w 5758574"/>
                            <a:gd name="connsiteY14" fmla="*/ 1163210 h 61582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758574" h="6158269">
                              <a:moveTo>
                                <a:pt x="5202924" y="1163210"/>
                              </a:moveTo>
                              <a:cubicBezTo>
                                <a:pt x="4643935" y="727684"/>
                                <a:pt x="4024638" y="366216"/>
                                <a:pt x="3359970" y="94459"/>
                              </a:cubicBezTo>
                              <a:cubicBezTo>
                                <a:pt x="3051911" y="-31486"/>
                                <a:pt x="2706585" y="-31486"/>
                                <a:pt x="2398605" y="94459"/>
                              </a:cubicBezTo>
                              <a:cubicBezTo>
                                <a:pt x="1734017" y="366295"/>
                                <a:pt x="1114640" y="727684"/>
                                <a:pt x="555651" y="1163210"/>
                              </a:cubicBezTo>
                              <a:cubicBezTo>
                                <a:pt x="292247" y="1368379"/>
                                <a:pt x="119108" y="1670251"/>
                                <a:pt x="73420" y="2002478"/>
                              </a:cubicBezTo>
                              <a:cubicBezTo>
                                <a:pt x="24076" y="2360926"/>
                                <a:pt x="-79" y="2720647"/>
                                <a:pt x="0" y="3079095"/>
                              </a:cubicBezTo>
                              <a:cubicBezTo>
                                <a:pt x="-79" y="3437544"/>
                                <a:pt x="24076" y="3797264"/>
                                <a:pt x="73420" y="4155792"/>
                              </a:cubicBezTo>
                              <a:cubicBezTo>
                                <a:pt x="119108" y="4488019"/>
                                <a:pt x="292247" y="4789812"/>
                                <a:pt x="555651" y="4995060"/>
                              </a:cubicBezTo>
                              <a:cubicBezTo>
                                <a:pt x="1114640" y="5430586"/>
                                <a:pt x="1734017" y="5791974"/>
                                <a:pt x="2398605" y="6063811"/>
                              </a:cubicBezTo>
                              <a:cubicBezTo>
                                <a:pt x="2706585" y="6189756"/>
                                <a:pt x="3051990" y="6189756"/>
                                <a:pt x="3359970" y="6063811"/>
                              </a:cubicBezTo>
                              <a:cubicBezTo>
                                <a:pt x="4024638" y="5791974"/>
                                <a:pt x="4643935" y="5430586"/>
                                <a:pt x="5202924" y="4995060"/>
                              </a:cubicBezTo>
                              <a:cubicBezTo>
                                <a:pt x="5466328" y="4789812"/>
                                <a:pt x="5639467" y="4488019"/>
                                <a:pt x="5685156" y="4155792"/>
                              </a:cubicBezTo>
                              <a:cubicBezTo>
                                <a:pt x="5734420" y="3797344"/>
                                <a:pt x="5758575" y="3437544"/>
                                <a:pt x="5758575" y="3079095"/>
                              </a:cubicBezTo>
                              <a:cubicBezTo>
                                <a:pt x="5758575" y="2720647"/>
                                <a:pt x="5734420" y="2360926"/>
                                <a:pt x="5685156" y="2002478"/>
                              </a:cubicBezTo>
                              <a:cubicBezTo>
                                <a:pt x="5639467" y="1670251"/>
                                <a:pt x="5466328" y="1368458"/>
                                <a:pt x="5202924" y="1163210"/>
                              </a:cubicBezTo>
                              <a:close/>
                            </a:path>
                          </a:pathLst>
                        </a:custGeom>
                        <a:solidFill>
                          <a:schemeClr val="accent3">
                            <a:lumMod val="20000"/>
                            <a:lumOff val="80000"/>
                          </a:schemeClr>
                        </a:solidFill>
                        <a:ln w="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453158" name="Point"/>
                      <wps:cNvSpPr>
                        <a:spLocks noChangeAspect="1"/>
                      </wps:cNvSpPr>
                      <wps:spPr>
                        <a:xfrm>
                          <a:off x="2103118" y="2467629"/>
                          <a:ext cx="396000" cy="396000"/>
                        </a:xfrm>
                        <a:custGeom>
                          <a:avLst/>
                          <a:gdLst>
                            <a:gd name="connsiteX0" fmla="*/ 311849 w 311848"/>
                            <a:gd name="connsiteY0" fmla="*/ 155924 h 311848"/>
                            <a:gd name="connsiteX1" fmla="*/ 155924 w 311848"/>
                            <a:gd name="connsiteY1" fmla="*/ 311849 h 311848"/>
                            <a:gd name="connsiteX2" fmla="*/ 0 w 311848"/>
                            <a:gd name="connsiteY2" fmla="*/ 155924 h 311848"/>
                            <a:gd name="connsiteX3" fmla="*/ 155924 w 311848"/>
                            <a:gd name="connsiteY3" fmla="*/ 0 h 311848"/>
                            <a:gd name="connsiteX4" fmla="*/ 311849 w 311848"/>
                            <a:gd name="connsiteY4" fmla="*/ 155924 h 3118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848" h="311848">
                              <a:moveTo>
                                <a:pt x="311849" y="155924"/>
                              </a:moveTo>
                              <a:cubicBezTo>
                                <a:pt x="311849" y="242039"/>
                                <a:pt x="242039" y="311849"/>
                                <a:pt x="155924" y="311849"/>
                              </a:cubicBezTo>
                              <a:cubicBezTo>
                                <a:pt x="69810" y="311849"/>
                                <a:pt x="0" y="242039"/>
                                <a:pt x="0" y="155924"/>
                              </a:cubicBezTo>
                              <a:cubicBezTo>
                                <a:pt x="0" y="69810"/>
                                <a:pt x="69810" y="0"/>
                                <a:pt x="155924" y="0"/>
                              </a:cubicBezTo>
                              <a:cubicBezTo>
                                <a:pt x="242039" y="0"/>
                                <a:pt x="311849" y="69810"/>
                                <a:pt x="311849" y="155924"/>
                              </a:cubicBezTo>
                              <a:close/>
                            </a:path>
                          </a:pathLst>
                        </a:custGeom>
                        <a:solidFill>
                          <a:schemeClr val="accent3"/>
                        </a:solidFill>
                        <a:ln w="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4CF8E5E0" id="Couverture" o:spid="_x0000_s1026" style="position:absolute;margin-left:43.55pt;margin-top:23.45pt;width:738.25pt;height:841.2pt;z-index:-251657216;mso-position-horizontal-relative:page;mso-position-vertical-relative:page;mso-width-relative:margin;mso-height-relative:margin" coordorigin="5782,3361" coordsize="93773,10683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s" o:spid="_x0000_s1027" type="#_x0000_t75" style="position:absolute;left:5782;top:3361;width:32410;height:9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">
                <v:imagedata r:id="rId3" o:title=""/>
              </v:shape>
              <v:shape id="Forme" o:spid="_x0000_s1028" style="position:absolute;left:8337;top:12640;width:91218;height:97560;visibility:visible;mso-wrap-style:square;v-text-anchor:middle" coordsize="5758574,6158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" path="m5202924,1163210c4643935,727684,4024638,366216,3359970,94459v-308059,-125945,-653385,-125945,-961365,c1734017,366295,1114640,727684,555651,1163210,292247,1368379,119108,1670251,73420,2002478,24076,2360926,-79,2720647,,3079095v-79,358449,24076,718169,73420,1076697c119108,4488019,292247,4789812,555651,4995060v558989,435526,1178366,796914,1842954,1068751c2706585,6189756,3051990,6189756,3359970,6063811,4024638,5791974,4643935,5430586,5202924,4995060v263404,-205248,436543,-507041,482232,-839268c5734420,3797344,5758575,3437544,5758575,3079095v,-358448,-24155,-718169,-73419,-1076617c5639467,1670251,5466328,1368458,5202924,1163210xe" fillcolor="#d8e1f8 [662]" stroked="f" strokeweight="0">
                <v:stroke joinstyle="miter"/>
                <v:path arrowok="t" o:connecttype="custom" o:connectlocs="8241657,1842771;5322338,149643;3799494,149643;880175,1842771;116300,3172348;0,4877937;116300,6583653;880175,7913231;3799494,9606359;5322338,9606359;8241657,7913231;9005534,6583653;9121833,4877937;9005534,3172348;8241657,1842771" o:connectangles="0,0,0,0,0,0,0,0,0,0,0,0,0,0,0"/>
                <o:lock v:ext="edit" aspectratio="t"/>
              </v:shape>
              <v:shape id="Point" o:spid="_x0000_s1029" style="position:absolute;left:21031;top:24676;width:3960;height:3960;visibility:visible;mso-wrap-style:square;v-text-anchor:middle" coordsize="311848,31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" path="m311849,155924v,86115,-69810,155925,-155925,155925c69810,311849,,242039,,155924,,69810,69810,,155924,v86115,,155925,69810,155925,155924xe" fillcolor="#406bde [3206]" stroked="f" strokeweight="0">
                <v:stroke joinstyle="miter"/>
                <v:path arrowok="t" o:connecttype="custom" o:connectlocs="396001,198000;198000,396001;0,198000;198000,0;396001,198000" o:connectangles="0,0,0,0,0"/>
                <o:lock v:ext="edit" aspectratio="t"/>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55AF0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FA86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885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305A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1FC00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0A25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244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C096E4"/>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E0D0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52F134"/>
    <w:lvl w:ilvl="0">
      <w:start w:val="1"/>
      <w:numFmt w:val="bullet"/>
      <w:pStyle w:val="Listepuces"/>
      <w:lvlText w:val=""/>
      <w:lvlJc w:val="left"/>
      <w:pPr>
        <w:tabs>
          <w:tab w:val="num" w:pos="360"/>
        </w:tabs>
        <w:ind w:left="360" w:hanging="360"/>
      </w:pPr>
      <w:rPr>
        <w:rFonts w:ascii="Symbol" w:hAnsi="Symbol" w:hint="default"/>
        <w:color w:val="406BDE" w:themeColor="accent3"/>
      </w:rPr>
    </w:lvl>
  </w:abstractNum>
  <w:abstractNum w:abstractNumId="10" w15:restartNumberingAfterBreak="0">
    <w:nsid w:val="0D483CAF"/>
    <w:multiLevelType w:val="hybridMultilevel"/>
    <w:tmpl w:val="A8101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B42438"/>
    <w:multiLevelType w:val="multilevel"/>
    <w:tmpl w:val="A9E65462"/>
    <w:lvl w:ilvl="0">
      <w:start w:val="1"/>
      <w:numFmt w:val="decimal"/>
      <w:pStyle w:val="Titre1"/>
      <w:lvlText w:val="%1."/>
      <w:lvlJc w:val="left"/>
      <w:pPr>
        <w:ind w:left="720" w:hanging="360"/>
      </w:p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1B26CC"/>
    <w:multiLevelType w:val="hybridMultilevel"/>
    <w:tmpl w:val="85105C90"/>
    <w:lvl w:ilvl="0" w:tplc="4E74134E">
      <w:start w:val="1"/>
      <w:numFmt w:val="decimal"/>
      <w:lvlText w:val="%1.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3" w15:restartNumberingAfterBreak="0">
    <w:nsid w:val="5C267103"/>
    <w:multiLevelType w:val="hybridMultilevel"/>
    <w:tmpl w:val="91840D00"/>
    <w:lvl w:ilvl="0" w:tplc="C6A6731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63F471D"/>
    <w:multiLevelType w:val="hybridMultilevel"/>
    <w:tmpl w:val="F0DA965E"/>
    <w:lvl w:ilvl="0" w:tplc="E14CDA5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C822FC"/>
    <w:multiLevelType w:val="hybridMultilevel"/>
    <w:tmpl w:val="572813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58891240">
    <w:abstractNumId w:val="8"/>
  </w:num>
  <w:num w:numId="2" w16cid:durableId="768431681">
    <w:abstractNumId w:val="3"/>
  </w:num>
  <w:num w:numId="3" w16cid:durableId="1110709009">
    <w:abstractNumId w:val="2"/>
  </w:num>
  <w:num w:numId="4" w16cid:durableId="168109160">
    <w:abstractNumId w:val="1"/>
  </w:num>
  <w:num w:numId="5" w16cid:durableId="1918400506">
    <w:abstractNumId w:val="0"/>
  </w:num>
  <w:num w:numId="6" w16cid:durableId="488905391">
    <w:abstractNumId w:val="9"/>
  </w:num>
  <w:num w:numId="7" w16cid:durableId="571624437">
    <w:abstractNumId w:val="7"/>
  </w:num>
  <w:num w:numId="8" w16cid:durableId="1165169164">
    <w:abstractNumId w:val="6"/>
  </w:num>
  <w:num w:numId="9" w16cid:durableId="877666125">
    <w:abstractNumId w:val="5"/>
  </w:num>
  <w:num w:numId="10" w16cid:durableId="879706461">
    <w:abstractNumId w:val="4"/>
  </w:num>
  <w:num w:numId="11" w16cid:durableId="1535389268">
    <w:abstractNumId w:val="10"/>
  </w:num>
  <w:num w:numId="12" w16cid:durableId="1712850579">
    <w:abstractNumId w:val="15"/>
  </w:num>
  <w:num w:numId="13" w16cid:durableId="2047874211">
    <w:abstractNumId w:val="13"/>
  </w:num>
  <w:num w:numId="14" w16cid:durableId="2126384970">
    <w:abstractNumId w:val="11"/>
  </w:num>
  <w:num w:numId="15" w16cid:durableId="852376717">
    <w:abstractNumId w:val="11"/>
    <w:lvlOverride w:ilvl="0">
      <w:startOverride w:val="1"/>
    </w:lvlOverride>
  </w:num>
  <w:num w:numId="16" w16cid:durableId="230893632">
    <w:abstractNumId w:val="12"/>
  </w:num>
  <w:num w:numId="17" w16cid:durableId="993147176">
    <w:abstractNumId w:val="14"/>
  </w:num>
  <w:num w:numId="18" w16cid:durableId="2008552616">
    <w:abstractNumId w:val="14"/>
    <w:lvlOverride w:ilvl="0">
      <w:startOverride w:val="1"/>
    </w:lvlOverride>
  </w:num>
  <w:num w:numId="19" w16cid:durableId="1296135981">
    <w:abstractNumId w:val="14"/>
    <w:lvlOverride w:ilvl="0">
      <w:startOverride w:val="1"/>
    </w:lvlOverride>
  </w:num>
  <w:num w:numId="20" w16cid:durableId="408115463">
    <w:abstractNumId w:val="12"/>
    <w:lvlOverride w:ilvl="0">
      <w:startOverride w:val="1"/>
    </w:lvlOverride>
  </w:num>
  <w:num w:numId="21" w16cid:durableId="1543521919">
    <w:abstractNumId w:val="12"/>
  </w:num>
  <w:num w:numId="22" w16cid:durableId="805701716">
    <w:abstractNumId w:val="12"/>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RANG-TIERCIN Sophie">
    <w15:presenceInfo w15:providerId="AD" w15:userId="S::sophie.harang-tiercin@francetravail.fr::2fd8353f-097b-40e0-8cce-1ae21e6be5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TrueTypeFonts/>
  <w:proofState w:spelling="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AB"/>
    <w:rsid w:val="00003B7F"/>
    <w:rsid w:val="0000518D"/>
    <w:rsid w:val="00005470"/>
    <w:rsid w:val="00007709"/>
    <w:rsid w:val="0001029E"/>
    <w:rsid w:val="000166DA"/>
    <w:rsid w:val="00020729"/>
    <w:rsid w:val="000215BC"/>
    <w:rsid w:val="0004188A"/>
    <w:rsid w:val="00042161"/>
    <w:rsid w:val="00044402"/>
    <w:rsid w:val="0004632E"/>
    <w:rsid w:val="00050644"/>
    <w:rsid w:val="0005075A"/>
    <w:rsid w:val="00054178"/>
    <w:rsid w:val="00063278"/>
    <w:rsid w:val="00065D00"/>
    <w:rsid w:val="000716A7"/>
    <w:rsid w:val="00076208"/>
    <w:rsid w:val="00094F09"/>
    <w:rsid w:val="000A00AC"/>
    <w:rsid w:val="000A4DC8"/>
    <w:rsid w:val="000A5360"/>
    <w:rsid w:val="000C27D7"/>
    <w:rsid w:val="000E430E"/>
    <w:rsid w:val="000F46F5"/>
    <w:rsid w:val="00117BC0"/>
    <w:rsid w:val="00134A6E"/>
    <w:rsid w:val="0013687D"/>
    <w:rsid w:val="00143D9F"/>
    <w:rsid w:val="00146BD1"/>
    <w:rsid w:val="0016115C"/>
    <w:rsid w:val="00167810"/>
    <w:rsid w:val="00176D56"/>
    <w:rsid w:val="00187787"/>
    <w:rsid w:val="001A34A5"/>
    <w:rsid w:val="001B1091"/>
    <w:rsid w:val="001B7CD4"/>
    <w:rsid w:val="001C0897"/>
    <w:rsid w:val="001C5099"/>
    <w:rsid w:val="001F28E6"/>
    <w:rsid w:val="002046AF"/>
    <w:rsid w:val="002048AC"/>
    <w:rsid w:val="0021000D"/>
    <w:rsid w:val="002108E9"/>
    <w:rsid w:val="0021213F"/>
    <w:rsid w:val="00220961"/>
    <w:rsid w:val="00261BF9"/>
    <w:rsid w:val="00262D3C"/>
    <w:rsid w:val="00274AEC"/>
    <w:rsid w:val="00287E96"/>
    <w:rsid w:val="00292605"/>
    <w:rsid w:val="00295175"/>
    <w:rsid w:val="002A3449"/>
    <w:rsid w:val="002C3A1F"/>
    <w:rsid w:val="002F1990"/>
    <w:rsid w:val="002F1D06"/>
    <w:rsid w:val="002F4B4B"/>
    <w:rsid w:val="002F7372"/>
    <w:rsid w:val="00317DA6"/>
    <w:rsid w:val="00324607"/>
    <w:rsid w:val="0032651F"/>
    <w:rsid w:val="00332E4E"/>
    <w:rsid w:val="00335950"/>
    <w:rsid w:val="0034093A"/>
    <w:rsid w:val="0035478D"/>
    <w:rsid w:val="0036193C"/>
    <w:rsid w:val="003622E6"/>
    <w:rsid w:val="00365AEC"/>
    <w:rsid w:val="003670FB"/>
    <w:rsid w:val="0037574A"/>
    <w:rsid w:val="0038036A"/>
    <w:rsid w:val="00394949"/>
    <w:rsid w:val="003A6F36"/>
    <w:rsid w:val="003B200C"/>
    <w:rsid w:val="003B3308"/>
    <w:rsid w:val="003C15E3"/>
    <w:rsid w:val="003C3E76"/>
    <w:rsid w:val="003D0521"/>
    <w:rsid w:val="003D248F"/>
    <w:rsid w:val="003F400F"/>
    <w:rsid w:val="003F56B7"/>
    <w:rsid w:val="00402BE5"/>
    <w:rsid w:val="00432ECC"/>
    <w:rsid w:val="00447016"/>
    <w:rsid w:val="00461ACC"/>
    <w:rsid w:val="004713A3"/>
    <w:rsid w:val="0047197C"/>
    <w:rsid w:val="00474B20"/>
    <w:rsid w:val="00475A1F"/>
    <w:rsid w:val="00490DA2"/>
    <w:rsid w:val="00496426"/>
    <w:rsid w:val="004A4275"/>
    <w:rsid w:val="004A5E28"/>
    <w:rsid w:val="004F586B"/>
    <w:rsid w:val="00507405"/>
    <w:rsid w:val="00525685"/>
    <w:rsid w:val="00527B80"/>
    <w:rsid w:val="00537C7A"/>
    <w:rsid w:val="005406D1"/>
    <w:rsid w:val="00547756"/>
    <w:rsid w:val="0055733C"/>
    <w:rsid w:val="00560AB4"/>
    <w:rsid w:val="0056193E"/>
    <w:rsid w:val="00565DE9"/>
    <w:rsid w:val="00574476"/>
    <w:rsid w:val="005A4734"/>
    <w:rsid w:val="005B2071"/>
    <w:rsid w:val="005C39A7"/>
    <w:rsid w:val="005C71D5"/>
    <w:rsid w:val="005D6079"/>
    <w:rsid w:val="005E4447"/>
    <w:rsid w:val="005F1406"/>
    <w:rsid w:val="005F37F6"/>
    <w:rsid w:val="005F64F4"/>
    <w:rsid w:val="005F6892"/>
    <w:rsid w:val="00607305"/>
    <w:rsid w:val="0062038A"/>
    <w:rsid w:val="00623832"/>
    <w:rsid w:val="00630888"/>
    <w:rsid w:val="006421FE"/>
    <w:rsid w:val="00644886"/>
    <w:rsid w:val="00646A41"/>
    <w:rsid w:val="006A0871"/>
    <w:rsid w:val="006A23AC"/>
    <w:rsid w:val="006A64F4"/>
    <w:rsid w:val="006B031E"/>
    <w:rsid w:val="006C2F63"/>
    <w:rsid w:val="006C3293"/>
    <w:rsid w:val="006D22F7"/>
    <w:rsid w:val="006D28E4"/>
    <w:rsid w:val="006E21A0"/>
    <w:rsid w:val="006E2691"/>
    <w:rsid w:val="006E61C0"/>
    <w:rsid w:val="006F20FA"/>
    <w:rsid w:val="006F53D1"/>
    <w:rsid w:val="0073438B"/>
    <w:rsid w:val="00736A5E"/>
    <w:rsid w:val="00737E84"/>
    <w:rsid w:val="00740A71"/>
    <w:rsid w:val="00760BCE"/>
    <w:rsid w:val="00766275"/>
    <w:rsid w:val="007854AA"/>
    <w:rsid w:val="00792F18"/>
    <w:rsid w:val="007B58F6"/>
    <w:rsid w:val="007C3751"/>
    <w:rsid w:val="007C7AF9"/>
    <w:rsid w:val="007E6499"/>
    <w:rsid w:val="0082430E"/>
    <w:rsid w:val="00833067"/>
    <w:rsid w:val="00834433"/>
    <w:rsid w:val="00840F21"/>
    <w:rsid w:val="00845AA1"/>
    <w:rsid w:val="00877762"/>
    <w:rsid w:val="00887D35"/>
    <w:rsid w:val="00891E95"/>
    <w:rsid w:val="008928BB"/>
    <w:rsid w:val="008A3511"/>
    <w:rsid w:val="008A4C3C"/>
    <w:rsid w:val="008A655B"/>
    <w:rsid w:val="008E6061"/>
    <w:rsid w:val="008E7A01"/>
    <w:rsid w:val="008F579B"/>
    <w:rsid w:val="008F66DC"/>
    <w:rsid w:val="0090280C"/>
    <w:rsid w:val="00903DB9"/>
    <w:rsid w:val="00907990"/>
    <w:rsid w:val="00913879"/>
    <w:rsid w:val="00952366"/>
    <w:rsid w:val="00953E23"/>
    <w:rsid w:val="009553E6"/>
    <w:rsid w:val="0096781B"/>
    <w:rsid w:val="009701B0"/>
    <w:rsid w:val="00973CF2"/>
    <w:rsid w:val="00983389"/>
    <w:rsid w:val="0098508E"/>
    <w:rsid w:val="00987138"/>
    <w:rsid w:val="00993FAF"/>
    <w:rsid w:val="009B2B51"/>
    <w:rsid w:val="009B4728"/>
    <w:rsid w:val="009C37A3"/>
    <w:rsid w:val="009D068A"/>
    <w:rsid w:val="009D1477"/>
    <w:rsid w:val="00A36C21"/>
    <w:rsid w:val="00A518D1"/>
    <w:rsid w:val="00A61A77"/>
    <w:rsid w:val="00A6532A"/>
    <w:rsid w:val="00A80184"/>
    <w:rsid w:val="00A84820"/>
    <w:rsid w:val="00A848CF"/>
    <w:rsid w:val="00A853AC"/>
    <w:rsid w:val="00A92BE5"/>
    <w:rsid w:val="00A934EE"/>
    <w:rsid w:val="00AA336D"/>
    <w:rsid w:val="00AA4583"/>
    <w:rsid w:val="00AA5CDF"/>
    <w:rsid w:val="00AB07B1"/>
    <w:rsid w:val="00AB2C36"/>
    <w:rsid w:val="00AB3A0F"/>
    <w:rsid w:val="00AB3D7D"/>
    <w:rsid w:val="00AC7F3A"/>
    <w:rsid w:val="00AD1A7E"/>
    <w:rsid w:val="00AD5F6A"/>
    <w:rsid w:val="00AE0497"/>
    <w:rsid w:val="00AE3B58"/>
    <w:rsid w:val="00B021C1"/>
    <w:rsid w:val="00B05EF9"/>
    <w:rsid w:val="00B069AD"/>
    <w:rsid w:val="00B152BA"/>
    <w:rsid w:val="00B23A92"/>
    <w:rsid w:val="00B321FF"/>
    <w:rsid w:val="00B3264C"/>
    <w:rsid w:val="00B35173"/>
    <w:rsid w:val="00B51070"/>
    <w:rsid w:val="00B54F3C"/>
    <w:rsid w:val="00B55BA8"/>
    <w:rsid w:val="00B63F49"/>
    <w:rsid w:val="00B702A5"/>
    <w:rsid w:val="00B7038A"/>
    <w:rsid w:val="00B70595"/>
    <w:rsid w:val="00B73994"/>
    <w:rsid w:val="00B85771"/>
    <w:rsid w:val="00BA56A9"/>
    <w:rsid w:val="00BB05A2"/>
    <w:rsid w:val="00BF537B"/>
    <w:rsid w:val="00BF726E"/>
    <w:rsid w:val="00C1142D"/>
    <w:rsid w:val="00C23133"/>
    <w:rsid w:val="00C25103"/>
    <w:rsid w:val="00C4000C"/>
    <w:rsid w:val="00C45A48"/>
    <w:rsid w:val="00C51D47"/>
    <w:rsid w:val="00C54FE0"/>
    <w:rsid w:val="00C574D4"/>
    <w:rsid w:val="00C61505"/>
    <w:rsid w:val="00C711ED"/>
    <w:rsid w:val="00C81840"/>
    <w:rsid w:val="00CA5050"/>
    <w:rsid w:val="00CC5FFB"/>
    <w:rsid w:val="00CC77C5"/>
    <w:rsid w:val="00CD346B"/>
    <w:rsid w:val="00CD4425"/>
    <w:rsid w:val="00CF3804"/>
    <w:rsid w:val="00D10035"/>
    <w:rsid w:val="00D15833"/>
    <w:rsid w:val="00D23F79"/>
    <w:rsid w:val="00D24BF8"/>
    <w:rsid w:val="00D25FD8"/>
    <w:rsid w:val="00D471E7"/>
    <w:rsid w:val="00D53EB4"/>
    <w:rsid w:val="00D54035"/>
    <w:rsid w:val="00D65A01"/>
    <w:rsid w:val="00D705B5"/>
    <w:rsid w:val="00D713D5"/>
    <w:rsid w:val="00D857CC"/>
    <w:rsid w:val="00D87394"/>
    <w:rsid w:val="00DB5DFB"/>
    <w:rsid w:val="00DF094B"/>
    <w:rsid w:val="00DF1D65"/>
    <w:rsid w:val="00DF6AF8"/>
    <w:rsid w:val="00E02E31"/>
    <w:rsid w:val="00E05C26"/>
    <w:rsid w:val="00E11F31"/>
    <w:rsid w:val="00E16252"/>
    <w:rsid w:val="00E30109"/>
    <w:rsid w:val="00E3158D"/>
    <w:rsid w:val="00E36549"/>
    <w:rsid w:val="00E5557A"/>
    <w:rsid w:val="00E60855"/>
    <w:rsid w:val="00E622DE"/>
    <w:rsid w:val="00E74AC8"/>
    <w:rsid w:val="00E76E0F"/>
    <w:rsid w:val="00E771AB"/>
    <w:rsid w:val="00EA0B9E"/>
    <w:rsid w:val="00EB5290"/>
    <w:rsid w:val="00EC2D95"/>
    <w:rsid w:val="00ED50E1"/>
    <w:rsid w:val="00F038A6"/>
    <w:rsid w:val="00F1791F"/>
    <w:rsid w:val="00F217B9"/>
    <w:rsid w:val="00F22E02"/>
    <w:rsid w:val="00F25F96"/>
    <w:rsid w:val="00F25FE4"/>
    <w:rsid w:val="00F43007"/>
    <w:rsid w:val="00F4309F"/>
    <w:rsid w:val="00F61DA9"/>
    <w:rsid w:val="00F63AA8"/>
    <w:rsid w:val="00F7299D"/>
    <w:rsid w:val="00F74257"/>
    <w:rsid w:val="00F90982"/>
    <w:rsid w:val="00F91EB6"/>
    <w:rsid w:val="00FA4C20"/>
    <w:rsid w:val="00FB10BE"/>
    <w:rsid w:val="00FC4616"/>
    <w:rsid w:val="00FD1347"/>
    <w:rsid w:val="00FE68E6"/>
    <w:rsid w:val="00FF1DCB"/>
    <w:rsid w:val="00FF1EF1"/>
    <w:rsid w:val="00FF711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7508B"/>
  <w15:chartTrackingRefBased/>
  <w15:docId w15:val="{EE9E6DCF-1AE5-42FA-8119-2F4F3574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00C"/>
    <w:pPr>
      <w:spacing w:after="240"/>
    </w:pPr>
    <w:rPr>
      <w:color w:val="293378" w:themeColor="text2"/>
      <w:spacing w:val="-5"/>
      <w:sz w:val="18"/>
    </w:rPr>
  </w:style>
  <w:style w:type="paragraph" w:styleId="Titre1">
    <w:name w:val="heading 1"/>
    <w:basedOn w:val="Normal"/>
    <w:next w:val="Normal"/>
    <w:link w:val="Titre1Car"/>
    <w:uiPriority w:val="9"/>
    <w:qFormat/>
    <w:rsid w:val="00987138"/>
    <w:pPr>
      <w:keepNext/>
      <w:keepLines/>
      <w:numPr>
        <w:numId w:val="14"/>
      </w:numPr>
      <w:spacing w:before="240" w:after="600" w:line="204" w:lineRule="auto"/>
      <w:outlineLvl w:val="0"/>
    </w:pPr>
    <w:rPr>
      <w:rFonts w:asciiTheme="majorHAnsi" w:eastAsiaTheme="majorEastAsia" w:hAnsiTheme="majorHAnsi" w:cstheme="majorBidi"/>
      <w:b/>
      <w:spacing w:val="-20"/>
      <w:sz w:val="52"/>
      <w:szCs w:val="64"/>
    </w:rPr>
  </w:style>
  <w:style w:type="paragraph" w:styleId="Titre2">
    <w:name w:val="heading 2"/>
    <w:basedOn w:val="Normal"/>
    <w:next w:val="Normal"/>
    <w:link w:val="Titre2Car"/>
    <w:uiPriority w:val="9"/>
    <w:unhideWhenUsed/>
    <w:qFormat/>
    <w:rsid w:val="00D54035"/>
    <w:pPr>
      <w:keepNext/>
      <w:keepLines/>
      <w:spacing w:before="240" w:after="480"/>
      <w:outlineLvl w:val="1"/>
    </w:pPr>
    <w:rPr>
      <w:rFonts w:asciiTheme="majorHAnsi" w:eastAsiaTheme="majorEastAsia" w:hAnsiTheme="majorHAnsi" w:cstheme="majorBidi"/>
      <w:color w:val="406BDE" w:themeColor="accent3"/>
      <w:sz w:val="28"/>
      <w:szCs w:val="26"/>
    </w:rPr>
  </w:style>
  <w:style w:type="paragraph" w:styleId="Titre3">
    <w:name w:val="heading 3"/>
    <w:basedOn w:val="Normal"/>
    <w:next w:val="Normal"/>
    <w:link w:val="Titre3Car"/>
    <w:uiPriority w:val="9"/>
    <w:unhideWhenUsed/>
    <w:qFormat/>
    <w:rsid w:val="006D28E4"/>
    <w:pPr>
      <w:keepNext/>
      <w:keepLines/>
      <w:spacing w:before="240"/>
      <w:outlineLvl w:val="2"/>
    </w:pPr>
    <w:rPr>
      <w:rFonts w:asciiTheme="majorHAnsi" w:eastAsiaTheme="majorEastAsia" w:hAnsiTheme="majorHAnsi" w:cstheme="majorBidi"/>
      <w:b/>
      <w:sz w:val="24"/>
      <w:szCs w:val="24"/>
    </w:rPr>
  </w:style>
  <w:style w:type="paragraph" w:styleId="Titre4">
    <w:name w:val="heading 4"/>
    <w:basedOn w:val="Normal"/>
    <w:next w:val="Normal"/>
    <w:link w:val="Titre4Car"/>
    <w:uiPriority w:val="9"/>
    <w:unhideWhenUsed/>
    <w:qFormat/>
    <w:rsid w:val="00EA0B9E"/>
    <w:pPr>
      <w:keepNext/>
      <w:keepLines/>
      <w:spacing w:before="200" w:after="200"/>
      <w:outlineLvl w:val="3"/>
    </w:pPr>
    <w:rPr>
      <w:rFonts w:asciiTheme="majorHAnsi" w:eastAsiaTheme="majorEastAsia" w:hAnsiTheme="majorHAnsi" w:cstheme="majorBidi"/>
      <w:b/>
      <w:iCs/>
      <w:color w:val="406BDE" w:themeColor="accent3"/>
      <w:sz w:val="22"/>
    </w:rPr>
  </w:style>
  <w:style w:type="paragraph" w:styleId="Titre5">
    <w:name w:val="heading 5"/>
    <w:next w:val="Normal"/>
    <w:link w:val="Titre5Car"/>
    <w:uiPriority w:val="9"/>
    <w:unhideWhenUsed/>
    <w:qFormat/>
    <w:rsid w:val="009B2B51"/>
    <w:pPr>
      <w:outlineLvl w:val="4"/>
    </w:pPr>
    <w:rPr>
      <w:rFonts w:asciiTheme="majorHAnsi" w:eastAsiaTheme="majorEastAsia" w:hAnsiTheme="majorHAnsi" w:cstheme="majorBidi"/>
      <w:b/>
      <w:color w:val="293378" w:themeColor="text2"/>
      <w:spacing w:val="-20"/>
      <w:sz w:val="48"/>
      <w:szCs w:val="64"/>
    </w:rPr>
  </w:style>
  <w:style w:type="paragraph" w:styleId="Titre6">
    <w:name w:val="heading 6"/>
    <w:basedOn w:val="Titre2"/>
    <w:next w:val="Normal"/>
    <w:link w:val="Titre6Car"/>
    <w:uiPriority w:val="9"/>
    <w:unhideWhenUsed/>
    <w:qFormat/>
    <w:rsid w:val="00262D3C"/>
    <w:pPr>
      <w:outlineLvl w:val="5"/>
    </w:pPr>
    <w:rPr>
      <w:sz w:val="24"/>
    </w:rPr>
  </w:style>
  <w:style w:type="paragraph" w:styleId="Titre7">
    <w:name w:val="heading 7"/>
    <w:basedOn w:val="Normal"/>
    <w:next w:val="Normal"/>
    <w:link w:val="Titre7Car"/>
    <w:uiPriority w:val="9"/>
    <w:unhideWhenUsed/>
    <w:qFormat/>
    <w:rsid w:val="000166DA"/>
    <w:pPr>
      <w:keepNext/>
      <w:keepLines/>
      <w:spacing w:before="40" w:after="0"/>
      <w:outlineLvl w:val="6"/>
    </w:pPr>
    <w:rPr>
      <w:rFonts w:asciiTheme="majorHAnsi" w:eastAsiaTheme="majorEastAsia" w:hAnsiTheme="majorHAnsi" w:cstheme="majorBidi"/>
      <w:i/>
      <w:iCs/>
      <w:color w:val="3E2B4F" w:themeColor="accent1" w:themeShade="7F"/>
    </w:rPr>
  </w:style>
  <w:style w:type="paragraph" w:styleId="Titre8">
    <w:name w:val="heading 8"/>
    <w:basedOn w:val="Normal"/>
    <w:next w:val="Normal"/>
    <w:link w:val="Titre8Car"/>
    <w:uiPriority w:val="9"/>
    <w:unhideWhenUsed/>
    <w:qFormat/>
    <w:rsid w:val="000166DA"/>
    <w:pPr>
      <w:keepNext/>
      <w:keepLines/>
      <w:spacing w:before="40" w:after="0"/>
      <w:outlineLvl w:val="7"/>
    </w:pPr>
    <w:rPr>
      <w:rFonts w:asciiTheme="majorHAnsi" w:eastAsiaTheme="majorEastAsia" w:hAnsiTheme="majorHAnsi" w:cstheme="majorBidi"/>
      <w:color w:val="182576" w:themeColor="text1" w:themeTint="D8"/>
      <w:sz w:val="21"/>
      <w:szCs w:val="21"/>
    </w:rPr>
  </w:style>
  <w:style w:type="paragraph" w:styleId="Titre9">
    <w:name w:val="heading 9"/>
    <w:basedOn w:val="Normal"/>
    <w:next w:val="Normal"/>
    <w:link w:val="Titre9Car"/>
    <w:uiPriority w:val="9"/>
    <w:unhideWhenUsed/>
    <w:qFormat/>
    <w:rsid w:val="000166DA"/>
    <w:pPr>
      <w:keepNext/>
      <w:keepLines/>
      <w:spacing w:before="40" w:after="0"/>
      <w:outlineLvl w:val="8"/>
    </w:pPr>
    <w:rPr>
      <w:rFonts w:asciiTheme="majorHAnsi" w:eastAsiaTheme="majorEastAsia" w:hAnsiTheme="majorHAnsi" w:cstheme="majorBidi"/>
      <w:i/>
      <w:iCs/>
      <w:color w:val="18257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H2 - Titre"/>
    <w:next w:val="Normal"/>
    <w:link w:val="TitreCar"/>
    <w:uiPriority w:val="10"/>
    <w:qFormat/>
    <w:rsid w:val="00840F21"/>
    <w:pPr>
      <w:spacing w:after="80" w:line="204" w:lineRule="auto"/>
      <w:ind w:right="-851"/>
      <w:contextualSpacing/>
    </w:pPr>
    <w:rPr>
      <w:rFonts w:asciiTheme="majorHAnsi" w:eastAsiaTheme="majorEastAsia" w:hAnsiTheme="majorHAnsi" w:cstheme="majorBidi"/>
      <w:b/>
      <w:color w:val="293378" w:themeColor="text2"/>
      <w:spacing w:val="-20"/>
      <w:kern w:val="28"/>
      <w:sz w:val="52"/>
      <w:szCs w:val="96"/>
    </w:rPr>
  </w:style>
  <w:style w:type="character" w:customStyle="1" w:styleId="TitreCar">
    <w:name w:val="Titre Car"/>
    <w:aliases w:val="H2 - Titre Car"/>
    <w:basedOn w:val="Policepardfaut"/>
    <w:link w:val="Titre"/>
    <w:uiPriority w:val="10"/>
    <w:rsid w:val="00840F21"/>
    <w:rPr>
      <w:rFonts w:asciiTheme="majorHAnsi" w:eastAsiaTheme="majorEastAsia" w:hAnsiTheme="majorHAnsi" w:cstheme="majorBidi"/>
      <w:b/>
      <w:color w:val="293378" w:themeColor="text2"/>
      <w:spacing w:val="-20"/>
      <w:kern w:val="28"/>
      <w:sz w:val="52"/>
      <w:szCs w:val="96"/>
    </w:rPr>
  </w:style>
  <w:style w:type="paragraph" w:styleId="Sous-titre">
    <w:name w:val="Subtitle"/>
    <w:aliases w:val="H3 - Sous-titre"/>
    <w:next w:val="Normal"/>
    <w:link w:val="Sous-titreCar"/>
    <w:uiPriority w:val="11"/>
    <w:qFormat/>
    <w:rsid w:val="00003B7F"/>
    <w:pPr>
      <w:numPr>
        <w:ilvl w:val="1"/>
      </w:numPr>
      <w:spacing w:after="80"/>
      <w:ind w:left="2665" w:right="-992"/>
    </w:pPr>
    <w:rPr>
      <w:rFonts w:eastAsiaTheme="minorEastAsia"/>
      <w:b/>
      <w:color w:val="406BDE" w:themeColor="accent3"/>
      <w:sz w:val="26"/>
    </w:rPr>
  </w:style>
  <w:style w:type="character" w:customStyle="1" w:styleId="Sous-titreCar">
    <w:name w:val="Sous-titre Car"/>
    <w:aliases w:val="H3 - Sous-titre Car"/>
    <w:basedOn w:val="Policepardfaut"/>
    <w:link w:val="Sous-titre"/>
    <w:uiPriority w:val="11"/>
    <w:rsid w:val="00003B7F"/>
    <w:rPr>
      <w:rFonts w:eastAsiaTheme="minorEastAsia"/>
      <w:b/>
      <w:color w:val="406BDE" w:themeColor="accent3"/>
      <w:sz w:val="26"/>
    </w:rPr>
  </w:style>
  <w:style w:type="paragraph" w:styleId="Sansinterligne">
    <w:name w:val="No Spacing"/>
    <w:uiPriority w:val="1"/>
    <w:qFormat/>
    <w:rsid w:val="00B05EF9"/>
    <w:pPr>
      <w:spacing w:after="0" w:line="240" w:lineRule="auto"/>
    </w:pPr>
    <w:rPr>
      <w:color w:val="293378" w:themeColor="text2"/>
      <w:sz w:val="20"/>
    </w:rPr>
  </w:style>
  <w:style w:type="character" w:customStyle="1" w:styleId="Titre1Car">
    <w:name w:val="Titre 1 Car"/>
    <w:basedOn w:val="Policepardfaut"/>
    <w:link w:val="Titre1"/>
    <w:uiPriority w:val="9"/>
    <w:rsid w:val="00607305"/>
    <w:rPr>
      <w:rFonts w:asciiTheme="majorHAnsi" w:eastAsiaTheme="majorEastAsia" w:hAnsiTheme="majorHAnsi" w:cstheme="majorBidi"/>
      <w:b/>
      <w:color w:val="293378" w:themeColor="text2"/>
      <w:spacing w:val="-20"/>
      <w:sz w:val="52"/>
      <w:szCs w:val="64"/>
    </w:rPr>
  </w:style>
  <w:style w:type="character" w:customStyle="1" w:styleId="Titre2Car">
    <w:name w:val="Titre 2 Car"/>
    <w:basedOn w:val="Policepardfaut"/>
    <w:link w:val="Titre2"/>
    <w:uiPriority w:val="9"/>
    <w:rsid w:val="008A3511"/>
    <w:rPr>
      <w:rFonts w:asciiTheme="majorHAnsi" w:eastAsiaTheme="majorEastAsia" w:hAnsiTheme="majorHAnsi" w:cstheme="majorBidi"/>
      <w:color w:val="406BDE" w:themeColor="accent3"/>
      <w:spacing w:val="-5"/>
      <w:sz w:val="28"/>
      <w:szCs w:val="26"/>
    </w:rPr>
  </w:style>
  <w:style w:type="character" w:customStyle="1" w:styleId="Titre3Car">
    <w:name w:val="Titre 3 Car"/>
    <w:basedOn w:val="Policepardfaut"/>
    <w:link w:val="Titre3"/>
    <w:uiPriority w:val="9"/>
    <w:rsid w:val="00D705B5"/>
    <w:rPr>
      <w:rFonts w:asciiTheme="majorHAnsi" w:eastAsiaTheme="majorEastAsia" w:hAnsiTheme="majorHAnsi" w:cstheme="majorBidi"/>
      <w:b/>
      <w:color w:val="293378" w:themeColor="text2"/>
      <w:spacing w:val="-5"/>
      <w:sz w:val="24"/>
      <w:szCs w:val="24"/>
    </w:rPr>
  </w:style>
  <w:style w:type="character" w:customStyle="1" w:styleId="Titre5Car">
    <w:name w:val="Titre 5 Car"/>
    <w:basedOn w:val="Policepardfaut"/>
    <w:link w:val="Titre5"/>
    <w:uiPriority w:val="9"/>
    <w:rsid w:val="009B2B51"/>
    <w:rPr>
      <w:rFonts w:asciiTheme="majorHAnsi" w:eastAsiaTheme="majorEastAsia" w:hAnsiTheme="majorHAnsi" w:cstheme="majorBidi"/>
      <w:b/>
      <w:color w:val="293378" w:themeColor="text2"/>
      <w:spacing w:val="-20"/>
      <w:sz w:val="48"/>
      <w:szCs w:val="64"/>
    </w:rPr>
  </w:style>
  <w:style w:type="character" w:customStyle="1" w:styleId="Titre4Car">
    <w:name w:val="Titre 4 Car"/>
    <w:basedOn w:val="Policepardfaut"/>
    <w:link w:val="Titre4"/>
    <w:uiPriority w:val="9"/>
    <w:rsid w:val="00EA0B9E"/>
    <w:rPr>
      <w:rFonts w:asciiTheme="majorHAnsi" w:eastAsiaTheme="majorEastAsia" w:hAnsiTheme="majorHAnsi" w:cstheme="majorBidi"/>
      <w:b/>
      <w:iCs/>
      <w:color w:val="406BDE" w:themeColor="accent3"/>
      <w:spacing w:val="-5"/>
    </w:rPr>
  </w:style>
  <w:style w:type="character" w:customStyle="1" w:styleId="Titre6Car">
    <w:name w:val="Titre 6 Car"/>
    <w:basedOn w:val="Policepardfaut"/>
    <w:link w:val="Titre6"/>
    <w:uiPriority w:val="9"/>
    <w:rsid w:val="00262D3C"/>
    <w:rPr>
      <w:rFonts w:asciiTheme="majorHAnsi" w:eastAsiaTheme="majorEastAsia" w:hAnsiTheme="majorHAnsi" w:cstheme="majorBidi"/>
      <w:color w:val="406BDE" w:themeColor="accent3"/>
      <w:spacing w:val="-5"/>
      <w:sz w:val="24"/>
      <w:szCs w:val="26"/>
    </w:rPr>
  </w:style>
  <w:style w:type="character" w:customStyle="1" w:styleId="Titre7Car">
    <w:name w:val="Titre 7 Car"/>
    <w:basedOn w:val="Policepardfaut"/>
    <w:link w:val="Titre7"/>
    <w:uiPriority w:val="9"/>
    <w:rsid w:val="000166DA"/>
    <w:rPr>
      <w:rFonts w:asciiTheme="majorHAnsi" w:eastAsiaTheme="majorEastAsia" w:hAnsiTheme="majorHAnsi" w:cstheme="majorBidi"/>
      <w:i/>
      <w:iCs/>
      <w:color w:val="3E2B4F" w:themeColor="accent1" w:themeShade="7F"/>
    </w:rPr>
  </w:style>
  <w:style w:type="character" w:customStyle="1" w:styleId="Titre8Car">
    <w:name w:val="Titre 8 Car"/>
    <w:basedOn w:val="Policepardfaut"/>
    <w:link w:val="Titre8"/>
    <w:uiPriority w:val="9"/>
    <w:rsid w:val="000166DA"/>
    <w:rPr>
      <w:rFonts w:asciiTheme="majorHAnsi" w:eastAsiaTheme="majorEastAsia" w:hAnsiTheme="majorHAnsi" w:cstheme="majorBidi"/>
      <w:color w:val="182576" w:themeColor="text1" w:themeTint="D8"/>
      <w:sz w:val="21"/>
      <w:szCs w:val="21"/>
    </w:rPr>
  </w:style>
  <w:style w:type="character" w:customStyle="1" w:styleId="Titre9Car">
    <w:name w:val="Titre 9 Car"/>
    <w:basedOn w:val="Policepardfaut"/>
    <w:link w:val="Titre9"/>
    <w:uiPriority w:val="9"/>
    <w:rsid w:val="000166DA"/>
    <w:rPr>
      <w:rFonts w:asciiTheme="majorHAnsi" w:eastAsiaTheme="majorEastAsia" w:hAnsiTheme="majorHAnsi" w:cstheme="majorBidi"/>
      <w:i/>
      <w:iCs/>
      <w:color w:val="182576" w:themeColor="text1" w:themeTint="D8"/>
      <w:sz w:val="21"/>
      <w:szCs w:val="21"/>
    </w:rPr>
  </w:style>
  <w:style w:type="character" w:styleId="Accentuationlgre">
    <w:name w:val="Subtle Emphasis"/>
    <w:basedOn w:val="Policepardfaut"/>
    <w:uiPriority w:val="19"/>
    <w:qFormat/>
    <w:rsid w:val="006C3293"/>
    <w:rPr>
      <w:i/>
      <w:iCs/>
      <w:color w:val="406BDE" w:themeColor="accent3"/>
    </w:rPr>
  </w:style>
  <w:style w:type="character" w:styleId="Accentuation">
    <w:name w:val="Emphasis"/>
    <w:basedOn w:val="Policepardfaut"/>
    <w:uiPriority w:val="20"/>
    <w:qFormat/>
    <w:rsid w:val="006C3293"/>
    <w:rPr>
      <w:i/>
      <w:iCs/>
      <w:color w:val="293378" w:themeColor="text2"/>
    </w:rPr>
  </w:style>
  <w:style w:type="character" w:styleId="Accentuationintense">
    <w:name w:val="Intense Emphasis"/>
    <w:basedOn w:val="Policepardfaut"/>
    <w:uiPriority w:val="21"/>
    <w:qFormat/>
    <w:rsid w:val="006C3293"/>
    <w:rPr>
      <w:b/>
      <w:i/>
      <w:iCs/>
      <w:color w:val="406BDE" w:themeColor="accent3"/>
    </w:rPr>
  </w:style>
  <w:style w:type="character" w:styleId="lev">
    <w:name w:val="Strong"/>
    <w:aliases w:val="Couleur - Bleu"/>
    <w:uiPriority w:val="22"/>
    <w:qFormat/>
    <w:rsid w:val="008A655B"/>
    <w:rPr>
      <w:b/>
      <w:bCs/>
      <w:color w:val="406BDE" w:themeColor="accent3"/>
    </w:rPr>
  </w:style>
  <w:style w:type="paragraph" w:styleId="Listepuces">
    <w:name w:val="List Bullet"/>
    <w:basedOn w:val="Normal"/>
    <w:uiPriority w:val="99"/>
    <w:unhideWhenUsed/>
    <w:rsid w:val="006C3293"/>
    <w:pPr>
      <w:numPr>
        <w:numId w:val="6"/>
      </w:numPr>
      <w:ind w:left="227" w:hanging="227"/>
    </w:pPr>
  </w:style>
  <w:style w:type="paragraph" w:styleId="En-tte">
    <w:name w:val="header"/>
    <w:basedOn w:val="Normal"/>
    <w:link w:val="En-tteCar"/>
    <w:uiPriority w:val="99"/>
    <w:unhideWhenUsed/>
    <w:rsid w:val="00D471E7"/>
    <w:pPr>
      <w:tabs>
        <w:tab w:val="center" w:pos="4536"/>
        <w:tab w:val="right" w:pos="9072"/>
      </w:tabs>
      <w:spacing w:after="0" w:line="240" w:lineRule="auto"/>
    </w:pPr>
  </w:style>
  <w:style w:type="character" w:customStyle="1" w:styleId="En-tteCar">
    <w:name w:val="En-tête Car"/>
    <w:basedOn w:val="Policepardfaut"/>
    <w:link w:val="En-tte"/>
    <w:uiPriority w:val="99"/>
    <w:rsid w:val="00D471E7"/>
  </w:style>
  <w:style w:type="paragraph" w:styleId="Pieddepage">
    <w:name w:val="footer"/>
    <w:basedOn w:val="Normal"/>
    <w:link w:val="PieddepageCar"/>
    <w:uiPriority w:val="99"/>
    <w:unhideWhenUsed/>
    <w:rsid w:val="00D47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71E7"/>
  </w:style>
  <w:style w:type="paragraph" w:customStyle="1" w:styleId="H1-SurTitre">
    <w:name w:val="H1 - Sur Titre"/>
    <w:qFormat/>
    <w:rsid w:val="00003B7F"/>
    <w:pPr>
      <w:spacing w:after="120" w:line="192" w:lineRule="auto"/>
      <w:ind w:left="2665"/>
    </w:pPr>
    <w:rPr>
      <w:b/>
      <w:caps/>
      <w:color w:val="406BDE" w:themeColor="accent3"/>
      <w:sz w:val="44"/>
    </w:rPr>
  </w:style>
  <w:style w:type="character" w:styleId="Textedelespacerserv">
    <w:name w:val="Placeholder Text"/>
    <w:basedOn w:val="Policepardfaut"/>
    <w:uiPriority w:val="99"/>
    <w:semiHidden/>
    <w:rsid w:val="00E76E0F"/>
    <w:rPr>
      <w:color w:val="666666"/>
    </w:rPr>
  </w:style>
  <w:style w:type="paragraph" w:customStyle="1" w:styleId="Normaljustifier">
    <w:name w:val="Normal justifier"/>
    <w:basedOn w:val="Normal"/>
    <w:qFormat/>
    <w:rsid w:val="006C3293"/>
    <w:pPr>
      <w:jc w:val="both"/>
    </w:pPr>
  </w:style>
  <w:style w:type="paragraph" w:styleId="Paragraphedeliste">
    <w:name w:val="List Paragraph"/>
    <w:basedOn w:val="Normal"/>
    <w:uiPriority w:val="34"/>
    <w:qFormat/>
    <w:rsid w:val="006C3293"/>
    <w:pPr>
      <w:ind w:left="720"/>
      <w:contextualSpacing/>
    </w:pPr>
  </w:style>
  <w:style w:type="paragraph" w:styleId="Listepuces2">
    <w:name w:val="List Bullet 2"/>
    <w:basedOn w:val="Normal"/>
    <w:uiPriority w:val="99"/>
    <w:unhideWhenUsed/>
    <w:rsid w:val="00E11F31"/>
    <w:pPr>
      <w:numPr>
        <w:numId w:val="7"/>
      </w:numPr>
      <w:spacing w:after="120"/>
      <w:ind w:left="641" w:hanging="357"/>
    </w:pPr>
  </w:style>
  <w:style w:type="table" w:styleId="Grilledutableau">
    <w:name w:val="Table Grid"/>
    <w:basedOn w:val="TableauNormal"/>
    <w:uiPriority w:val="39"/>
    <w:rsid w:val="00E11F31"/>
    <w:pPr>
      <w:spacing w:after="0" w:line="240" w:lineRule="auto"/>
    </w:pPr>
    <w:tblPr/>
  </w:style>
  <w:style w:type="character" w:customStyle="1" w:styleId="Couleur-Orange">
    <w:name w:val="Couleur - Orange"/>
    <w:basedOn w:val="lev"/>
    <w:uiPriority w:val="1"/>
    <w:rsid w:val="008A655B"/>
    <w:rPr>
      <w:b/>
      <w:bCs/>
      <w:color w:val="D96B00" w:themeColor="accent4"/>
    </w:rPr>
  </w:style>
  <w:style w:type="character" w:customStyle="1" w:styleId="Couleur-Violet">
    <w:name w:val="Couleur - Violet"/>
    <w:basedOn w:val="lev"/>
    <w:uiPriority w:val="1"/>
    <w:rsid w:val="008A655B"/>
    <w:rPr>
      <w:b/>
      <w:bCs/>
      <w:color w:val="7E58A0" w:themeColor="accent1"/>
    </w:rPr>
  </w:style>
  <w:style w:type="character" w:styleId="Marquedecommentaire">
    <w:name w:val="annotation reference"/>
    <w:basedOn w:val="Policepardfaut"/>
    <w:uiPriority w:val="99"/>
    <w:semiHidden/>
    <w:unhideWhenUsed/>
    <w:rsid w:val="009D068A"/>
    <w:rPr>
      <w:sz w:val="16"/>
      <w:szCs w:val="16"/>
    </w:rPr>
  </w:style>
  <w:style w:type="paragraph" w:styleId="Commentaire">
    <w:name w:val="annotation text"/>
    <w:basedOn w:val="Normal"/>
    <w:link w:val="CommentaireCar"/>
    <w:uiPriority w:val="99"/>
    <w:semiHidden/>
    <w:unhideWhenUsed/>
    <w:rsid w:val="009D068A"/>
    <w:pPr>
      <w:spacing w:line="240" w:lineRule="auto"/>
    </w:pPr>
    <w:rPr>
      <w:szCs w:val="20"/>
    </w:rPr>
  </w:style>
  <w:style w:type="character" w:customStyle="1" w:styleId="CommentaireCar">
    <w:name w:val="Commentaire Car"/>
    <w:basedOn w:val="Policepardfaut"/>
    <w:link w:val="Commentaire"/>
    <w:uiPriority w:val="99"/>
    <w:semiHidden/>
    <w:rsid w:val="009D068A"/>
    <w:rPr>
      <w:color w:val="293378" w:themeColor="text2"/>
      <w:spacing w:val="-5"/>
      <w:sz w:val="20"/>
      <w:szCs w:val="20"/>
    </w:rPr>
  </w:style>
  <w:style w:type="paragraph" w:styleId="Objetducommentaire">
    <w:name w:val="annotation subject"/>
    <w:basedOn w:val="Commentaire"/>
    <w:next w:val="Commentaire"/>
    <w:link w:val="ObjetducommentaireCar"/>
    <w:uiPriority w:val="99"/>
    <w:semiHidden/>
    <w:unhideWhenUsed/>
    <w:rsid w:val="009D068A"/>
    <w:rPr>
      <w:b/>
      <w:bCs/>
    </w:rPr>
  </w:style>
  <w:style w:type="character" w:customStyle="1" w:styleId="ObjetducommentaireCar">
    <w:name w:val="Objet du commentaire Car"/>
    <w:basedOn w:val="CommentaireCar"/>
    <w:link w:val="Objetducommentaire"/>
    <w:uiPriority w:val="99"/>
    <w:semiHidden/>
    <w:rsid w:val="009D068A"/>
    <w:rPr>
      <w:b/>
      <w:bCs/>
      <w:color w:val="293378" w:themeColor="text2"/>
      <w:spacing w:val="-5"/>
      <w:sz w:val="20"/>
      <w:szCs w:val="20"/>
    </w:rPr>
  </w:style>
  <w:style w:type="paragraph" w:styleId="En-ttedetabledesmatires">
    <w:name w:val="TOC Heading"/>
    <w:basedOn w:val="Titre1"/>
    <w:next w:val="Normal"/>
    <w:uiPriority w:val="39"/>
    <w:unhideWhenUsed/>
    <w:qFormat/>
    <w:rsid w:val="00F91EB6"/>
    <w:pPr>
      <w:numPr>
        <w:numId w:val="0"/>
      </w:numPr>
      <w:spacing w:after="0" w:line="259" w:lineRule="auto"/>
      <w:outlineLvl w:val="9"/>
    </w:pPr>
    <w:rPr>
      <w:b w:val="0"/>
      <w:color w:val="5E4277" w:themeColor="accent1" w:themeShade="BF"/>
      <w:spacing w:val="0"/>
      <w:sz w:val="32"/>
      <w:szCs w:val="32"/>
      <w:lang w:eastAsia="fr-FR"/>
    </w:rPr>
  </w:style>
  <w:style w:type="paragraph" w:styleId="TM2">
    <w:name w:val="toc 2"/>
    <w:basedOn w:val="Normal"/>
    <w:next w:val="Normal"/>
    <w:autoRedefine/>
    <w:uiPriority w:val="39"/>
    <w:unhideWhenUsed/>
    <w:rsid w:val="00973CF2"/>
    <w:pPr>
      <w:tabs>
        <w:tab w:val="left" w:pos="960"/>
        <w:tab w:val="right" w:leader="dot" w:pos="8210"/>
      </w:tabs>
      <w:spacing w:after="100"/>
      <w:ind w:left="220"/>
    </w:pPr>
    <w:rPr>
      <w:rFonts w:eastAsiaTheme="minorEastAsia" w:cs="Times New Roman"/>
      <w:b/>
      <w:noProof/>
      <w:color w:val="auto"/>
      <w:spacing w:val="0"/>
      <w:sz w:val="22"/>
      <w:lang w:eastAsia="fr-FR"/>
    </w:rPr>
  </w:style>
  <w:style w:type="paragraph" w:styleId="TM1">
    <w:name w:val="toc 1"/>
    <w:basedOn w:val="Normal"/>
    <w:next w:val="Normal"/>
    <w:autoRedefine/>
    <w:uiPriority w:val="39"/>
    <w:unhideWhenUsed/>
    <w:rsid w:val="00F91EB6"/>
    <w:pPr>
      <w:spacing w:after="100"/>
    </w:pPr>
    <w:rPr>
      <w:rFonts w:eastAsiaTheme="minorEastAsia" w:cs="Times New Roman"/>
      <w:color w:val="auto"/>
      <w:spacing w:val="0"/>
      <w:sz w:val="22"/>
      <w:lang w:eastAsia="fr-FR"/>
    </w:rPr>
  </w:style>
  <w:style w:type="paragraph" w:styleId="TM3">
    <w:name w:val="toc 3"/>
    <w:basedOn w:val="Normal"/>
    <w:next w:val="Normal"/>
    <w:autoRedefine/>
    <w:uiPriority w:val="39"/>
    <w:unhideWhenUsed/>
    <w:rsid w:val="00F91EB6"/>
    <w:pPr>
      <w:spacing w:after="100"/>
      <w:ind w:left="440"/>
    </w:pPr>
    <w:rPr>
      <w:rFonts w:eastAsiaTheme="minorEastAsia" w:cs="Times New Roman"/>
      <w:color w:val="auto"/>
      <w:spacing w:val="0"/>
      <w:sz w:val="22"/>
      <w:lang w:eastAsia="fr-FR"/>
    </w:rPr>
  </w:style>
  <w:style w:type="character" w:styleId="Lienhypertexte">
    <w:name w:val="Hyperlink"/>
    <w:basedOn w:val="Policepardfaut"/>
    <w:uiPriority w:val="99"/>
    <w:unhideWhenUsed/>
    <w:rsid w:val="00F7299D"/>
    <w:rPr>
      <w:color w:val="467886" w:themeColor="hyperlink"/>
      <w:u w:val="single"/>
    </w:rPr>
  </w:style>
  <w:style w:type="paragraph" w:styleId="TM4">
    <w:name w:val="toc 4"/>
    <w:basedOn w:val="Normal"/>
    <w:next w:val="Normal"/>
    <w:autoRedefine/>
    <w:uiPriority w:val="39"/>
    <w:unhideWhenUsed/>
    <w:rsid w:val="00F7299D"/>
    <w:pPr>
      <w:spacing w:after="100"/>
      <w:ind w:left="600"/>
    </w:pPr>
  </w:style>
  <w:style w:type="paragraph" w:styleId="Rvision">
    <w:name w:val="Revision"/>
    <w:hidden/>
    <w:uiPriority w:val="99"/>
    <w:semiHidden/>
    <w:rsid w:val="00F25FE4"/>
    <w:pPr>
      <w:spacing w:after="0" w:line="240" w:lineRule="auto"/>
    </w:pPr>
    <w:rPr>
      <w:color w:val="293378" w:themeColor="text2"/>
      <w:spacing w:val="-5"/>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poleemploi.sharepoint.com/sites/NAT-Intranet/France%20Travail%20%20Modles/FT_gabarit_note%20word%201.dotx" TargetMode="External"/></Relationships>
</file>

<file path=word/theme/theme1.xml><?xml version="1.0" encoding="utf-8"?>
<a:theme xmlns:a="http://schemas.openxmlformats.org/drawingml/2006/main" name="Thème Office">
  <a:themeElements>
    <a:clrScheme name="France travail">
      <a:dk1>
        <a:srgbClr val="0D1440"/>
      </a:dk1>
      <a:lt1>
        <a:srgbClr val="FFFFFF"/>
      </a:lt1>
      <a:dk2>
        <a:srgbClr val="293378"/>
      </a:dk2>
      <a:lt2>
        <a:srgbClr val="F5F2EE"/>
      </a:lt2>
      <a:accent1>
        <a:srgbClr val="7E58A0"/>
      </a:accent1>
      <a:accent2>
        <a:srgbClr val="FFCC52"/>
      </a:accent2>
      <a:accent3>
        <a:srgbClr val="406BDE"/>
      </a:accent3>
      <a:accent4>
        <a:srgbClr val="D96B00"/>
      </a:accent4>
      <a:accent5>
        <a:srgbClr val="D92424"/>
      </a:accent5>
      <a:accent6>
        <a:srgbClr val="5C0F38"/>
      </a:accent6>
      <a:hlink>
        <a:srgbClr val="467886"/>
      </a:hlink>
      <a:folHlink>
        <a:srgbClr val="96607D"/>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907AD4A07A7A468824DA40373658B9" ma:contentTypeVersion="9" ma:contentTypeDescription="Crée un document." ma:contentTypeScope="" ma:versionID="8c7989820eb582d6923132a0b204201c">
  <xsd:schema xmlns:xsd="http://www.w3.org/2001/XMLSchema" xmlns:xs="http://www.w3.org/2001/XMLSchema" xmlns:p="http://schemas.microsoft.com/office/2006/metadata/properties" xmlns:ns2="2eb1577e-9eac-4b3e-9aec-9939db2e1a99" targetNamespace="http://schemas.microsoft.com/office/2006/metadata/properties" ma:root="true" ma:fieldsID="e09f8ae553f9cd03e383b61604f9a676" ns2:_="">
    <xsd:import namespace="2eb1577e-9eac-4b3e-9aec-9939db2e1a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577e-9eac-4b3e-9aec-9939db2e1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b1577e-9eac-4b3e-9aec-9939db2e1a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07144B-3B39-4320-B224-9ABB0F8CB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577e-9eac-4b3e-9aec-9939db2e1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434E4D-D838-43FA-8D39-E85EB530F3DF}">
  <ds:schemaRefs>
    <ds:schemaRef ds:uri="http://schemas.openxmlformats.org/officeDocument/2006/bibliography"/>
  </ds:schemaRefs>
</ds:datastoreItem>
</file>

<file path=customXml/itemProps3.xml><?xml version="1.0" encoding="utf-8"?>
<ds:datastoreItem xmlns:ds="http://schemas.openxmlformats.org/officeDocument/2006/customXml" ds:itemID="{F1002352-3F42-44B8-B411-597EFB603DFF}">
  <ds:schemaRefs>
    <ds:schemaRef ds:uri="http://schemas.microsoft.com/office/2006/metadata/properties"/>
    <ds:schemaRef ds:uri="http://schemas.microsoft.com/office/infopath/2007/PartnerControls"/>
    <ds:schemaRef ds:uri="2eb1577e-9eac-4b3e-9aec-9939db2e1a99"/>
  </ds:schemaRefs>
</ds:datastoreItem>
</file>

<file path=customXml/itemProps4.xml><?xml version="1.0" encoding="utf-8"?>
<ds:datastoreItem xmlns:ds="http://schemas.openxmlformats.org/officeDocument/2006/customXml" ds:itemID="{3B94C88A-5051-48EE-ACAF-731E8BD19D69}">
  <ds:schemaRefs>
    <ds:schemaRef ds:uri="http://schemas.microsoft.com/sharepoint/v3/contenttype/forms"/>
  </ds:schemaRefs>
</ds:datastoreItem>
</file>

<file path=docMetadata/LabelInfo.xml><?xml version="1.0" encoding="utf-8"?>
<clbl:labelList xmlns:clbl="http://schemas.microsoft.com/office/2020/mipLabelMetadata">
  <clbl:label id="{de0d29bb-6813-4d13-9224-9da41dea2792}" enabled="1" method="Privileged" siteId="{55a8600f-4ee6-4bb5-8f14-53589536b6df}" removed="0"/>
</clbl:labelList>
</file>

<file path=docProps/app.xml><?xml version="1.0" encoding="utf-8"?>
<Properties xmlns="http://schemas.openxmlformats.org/officeDocument/2006/extended-properties" xmlns:vt="http://schemas.openxmlformats.org/officeDocument/2006/docPropsVTypes">
  <Template>FT_gabarit_note%20word%201</Template>
  <TotalTime>110</TotalTime>
  <Pages>10</Pages>
  <Words>1834</Words>
  <Characters>10091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11902</CharactersWithSpaces>
  <SharedDoc>false</SharedDoc>
  <HLinks>
    <vt:vector size="90" baseType="variant">
      <vt:variant>
        <vt:i4>1310771</vt:i4>
      </vt:variant>
      <vt:variant>
        <vt:i4>83</vt:i4>
      </vt:variant>
      <vt:variant>
        <vt:i4>0</vt:i4>
      </vt:variant>
      <vt:variant>
        <vt:i4>5</vt:i4>
      </vt:variant>
      <vt:variant>
        <vt:lpwstr/>
      </vt:variant>
      <vt:variant>
        <vt:lpwstr>_Toc212471477</vt:lpwstr>
      </vt:variant>
      <vt:variant>
        <vt:i4>1310771</vt:i4>
      </vt:variant>
      <vt:variant>
        <vt:i4>77</vt:i4>
      </vt:variant>
      <vt:variant>
        <vt:i4>0</vt:i4>
      </vt:variant>
      <vt:variant>
        <vt:i4>5</vt:i4>
      </vt:variant>
      <vt:variant>
        <vt:lpwstr/>
      </vt:variant>
      <vt:variant>
        <vt:lpwstr>_Toc212471476</vt:lpwstr>
      </vt:variant>
      <vt:variant>
        <vt:i4>1310771</vt:i4>
      </vt:variant>
      <vt:variant>
        <vt:i4>71</vt:i4>
      </vt:variant>
      <vt:variant>
        <vt:i4>0</vt:i4>
      </vt:variant>
      <vt:variant>
        <vt:i4>5</vt:i4>
      </vt:variant>
      <vt:variant>
        <vt:lpwstr/>
      </vt:variant>
      <vt:variant>
        <vt:lpwstr>_Toc212471475</vt:lpwstr>
      </vt:variant>
      <vt:variant>
        <vt:i4>1310771</vt:i4>
      </vt:variant>
      <vt:variant>
        <vt:i4>65</vt:i4>
      </vt:variant>
      <vt:variant>
        <vt:i4>0</vt:i4>
      </vt:variant>
      <vt:variant>
        <vt:i4>5</vt:i4>
      </vt:variant>
      <vt:variant>
        <vt:lpwstr/>
      </vt:variant>
      <vt:variant>
        <vt:lpwstr>_Toc212471474</vt:lpwstr>
      </vt:variant>
      <vt:variant>
        <vt:i4>1310771</vt:i4>
      </vt:variant>
      <vt:variant>
        <vt:i4>59</vt:i4>
      </vt:variant>
      <vt:variant>
        <vt:i4>0</vt:i4>
      </vt:variant>
      <vt:variant>
        <vt:i4>5</vt:i4>
      </vt:variant>
      <vt:variant>
        <vt:lpwstr/>
      </vt:variant>
      <vt:variant>
        <vt:lpwstr>_Toc212471473</vt:lpwstr>
      </vt:variant>
      <vt:variant>
        <vt:i4>1310771</vt:i4>
      </vt:variant>
      <vt:variant>
        <vt:i4>53</vt:i4>
      </vt:variant>
      <vt:variant>
        <vt:i4>0</vt:i4>
      </vt:variant>
      <vt:variant>
        <vt:i4>5</vt:i4>
      </vt:variant>
      <vt:variant>
        <vt:lpwstr/>
      </vt:variant>
      <vt:variant>
        <vt:lpwstr>_Toc212471472</vt:lpwstr>
      </vt:variant>
      <vt:variant>
        <vt:i4>1310771</vt:i4>
      </vt:variant>
      <vt:variant>
        <vt:i4>47</vt:i4>
      </vt:variant>
      <vt:variant>
        <vt:i4>0</vt:i4>
      </vt:variant>
      <vt:variant>
        <vt:i4>5</vt:i4>
      </vt:variant>
      <vt:variant>
        <vt:lpwstr/>
      </vt:variant>
      <vt:variant>
        <vt:lpwstr>_Toc212471471</vt:lpwstr>
      </vt:variant>
      <vt:variant>
        <vt:i4>1310771</vt:i4>
      </vt:variant>
      <vt:variant>
        <vt:i4>41</vt:i4>
      </vt:variant>
      <vt:variant>
        <vt:i4>0</vt:i4>
      </vt:variant>
      <vt:variant>
        <vt:i4>5</vt:i4>
      </vt:variant>
      <vt:variant>
        <vt:lpwstr/>
      </vt:variant>
      <vt:variant>
        <vt:lpwstr>_Toc212471470</vt:lpwstr>
      </vt:variant>
      <vt:variant>
        <vt:i4>1376307</vt:i4>
      </vt:variant>
      <vt:variant>
        <vt:i4>35</vt:i4>
      </vt:variant>
      <vt:variant>
        <vt:i4>0</vt:i4>
      </vt:variant>
      <vt:variant>
        <vt:i4>5</vt:i4>
      </vt:variant>
      <vt:variant>
        <vt:lpwstr/>
      </vt:variant>
      <vt:variant>
        <vt:lpwstr>_Toc212471469</vt:lpwstr>
      </vt:variant>
      <vt:variant>
        <vt:i4>1376307</vt:i4>
      </vt:variant>
      <vt:variant>
        <vt:i4>29</vt:i4>
      </vt:variant>
      <vt:variant>
        <vt:i4>0</vt:i4>
      </vt:variant>
      <vt:variant>
        <vt:i4>5</vt:i4>
      </vt:variant>
      <vt:variant>
        <vt:lpwstr/>
      </vt:variant>
      <vt:variant>
        <vt:lpwstr>_Toc212471468</vt:lpwstr>
      </vt:variant>
      <vt:variant>
        <vt:i4>1376307</vt:i4>
      </vt:variant>
      <vt:variant>
        <vt:i4>23</vt:i4>
      </vt:variant>
      <vt:variant>
        <vt:i4>0</vt:i4>
      </vt:variant>
      <vt:variant>
        <vt:i4>5</vt:i4>
      </vt:variant>
      <vt:variant>
        <vt:lpwstr/>
      </vt:variant>
      <vt:variant>
        <vt:lpwstr>_Toc212471467</vt:lpwstr>
      </vt:variant>
      <vt:variant>
        <vt:i4>1376307</vt:i4>
      </vt:variant>
      <vt:variant>
        <vt:i4>17</vt:i4>
      </vt:variant>
      <vt:variant>
        <vt:i4>0</vt:i4>
      </vt:variant>
      <vt:variant>
        <vt:i4>5</vt:i4>
      </vt:variant>
      <vt:variant>
        <vt:lpwstr/>
      </vt:variant>
      <vt:variant>
        <vt:lpwstr>_Toc212471466</vt:lpwstr>
      </vt:variant>
      <vt:variant>
        <vt:i4>1376307</vt:i4>
      </vt:variant>
      <vt:variant>
        <vt:i4>11</vt:i4>
      </vt:variant>
      <vt:variant>
        <vt:i4>0</vt:i4>
      </vt:variant>
      <vt:variant>
        <vt:i4>5</vt:i4>
      </vt:variant>
      <vt:variant>
        <vt:lpwstr/>
      </vt:variant>
      <vt:variant>
        <vt:lpwstr>_Toc212471465</vt:lpwstr>
      </vt:variant>
      <vt:variant>
        <vt:i4>1376307</vt:i4>
      </vt:variant>
      <vt:variant>
        <vt:i4>5</vt:i4>
      </vt:variant>
      <vt:variant>
        <vt:i4>0</vt:i4>
      </vt:variant>
      <vt:variant>
        <vt:i4>5</vt:i4>
      </vt:variant>
      <vt:variant>
        <vt:lpwstr/>
      </vt:variant>
      <vt:variant>
        <vt:lpwstr>_Toc212471464</vt:lpwstr>
      </vt:variant>
      <vt:variant>
        <vt:i4>1376307</vt:i4>
      </vt:variant>
      <vt:variant>
        <vt:i4>2</vt:i4>
      </vt:variant>
      <vt:variant>
        <vt:i4>0</vt:i4>
      </vt:variant>
      <vt:variant>
        <vt:i4>5</vt:i4>
      </vt:variant>
      <vt:variant>
        <vt:lpwstr/>
      </vt:variant>
      <vt:variant>
        <vt:lpwstr>_Toc212471463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HARANG-TIERCIN Sophie</dc:creator>
  <cp:keywords/>
  <dc:description/>
  <cp:lastModifiedBy>DUVERGER Naim</cp:lastModifiedBy>
  <cp:revision>119</cp:revision>
  <dcterms:created xsi:type="dcterms:W3CDTF">2025-10-27T18:00:00Z</dcterms:created>
  <dcterms:modified xsi:type="dcterms:W3CDTF">2025-11-04T10:43:00Z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88400</vt:r8>
  </property>
  <property fmtid="{D5CDD505-2E9C-101B-9397-08002B2CF9AE}" pid="3" name="_ExtendedDescription">
    <vt:lpwstr/>
  </property>
  <property fmtid="{D5CDD505-2E9C-101B-9397-08002B2CF9AE}" pid="4" name="TriggerFlowInfo">
    <vt:lpwstr/>
  </property>
  <property fmtid="{D5CDD505-2E9C-101B-9397-08002B2CF9AE}" pid="5" name="ComplianceAssetId">
    <vt:lpwstr/>
  </property>
  <property fmtid="{D5CDD505-2E9C-101B-9397-08002B2CF9AE}" pid="6" name="ContentTypeId">
    <vt:lpwstr>0x01010046907AD4A07A7A468824DA40373658B9</vt:lpwstr>
  </property>
  <property fmtid="{D5CDD505-2E9C-101B-9397-08002B2CF9AE}" pid="7" name="MediaServiceImageTags">
    <vt:lpwstr/>
  </property>
</Properties>
</file>